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F72" w:rsidRPr="003D0F72" w:rsidRDefault="003D0F72" w:rsidP="003D0F72">
      <w:pPr>
        <w:rPr>
          <w:lang w:val="fr-FR"/>
        </w:rPr>
      </w:pPr>
      <w:bookmarkStart w:id="0" w:name="_GoBack"/>
      <w:bookmarkEnd w:id="0"/>
      <w:r w:rsidRPr="003D0F72">
        <w:rPr>
          <w:lang w:val="fr-FR"/>
        </w:rPr>
        <w:t>Grande Grammaire Historique du Français</w:t>
      </w:r>
    </w:p>
    <w:p w:rsidR="003D0F72" w:rsidRPr="003D0F72" w:rsidRDefault="003D0F72" w:rsidP="003D0F72">
      <w:pPr>
        <w:rPr>
          <w:lang w:val="fr-FR"/>
        </w:rPr>
      </w:pPr>
      <w:r w:rsidRPr="003D0F72">
        <w:rPr>
          <w:lang w:val="fr-FR"/>
        </w:rPr>
        <w:t>GGHF</w:t>
      </w:r>
    </w:p>
    <w:p w:rsidR="003D0F72" w:rsidRPr="003D0F72" w:rsidRDefault="003D0F72" w:rsidP="003D0F72">
      <w:pPr>
        <w:rPr>
          <w:lang w:val="fr-FR"/>
        </w:rPr>
      </w:pPr>
    </w:p>
    <w:p w:rsidR="003D0F72" w:rsidRPr="003D0F72" w:rsidRDefault="003D0F72" w:rsidP="003D0F72">
      <w:pPr>
        <w:rPr>
          <w:lang w:val="fr-FR"/>
        </w:rPr>
      </w:pPr>
      <w:r w:rsidRPr="003D0F72">
        <w:rPr>
          <w:lang w:val="fr-FR"/>
        </w:rPr>
        <w:t xml:space="preserve">Partie 3 </w:t>
      </w:r>
    </w:p>
    <w:p w:rsidR="00A37E79" w:rsidRDefault="003D0F72" w:rsidP="003D0F72">
      <w:pPr>
        <w:rPr>
          <w:lang w:val="fr-FR"/>
        </w:rPr>
      </w:pPr>
      <w:r w:rsidRPr="003D0F72">
        <w:rPr>
          <w:lang w:val="fr-FR"/>
        </w:rPr>
        <w:t>Phonétique Historique</w:t>
      </w:r>
    </w:p>
    <w:p w:rsidR="003D0F72" w:rsidRPr="00A37E79" w:rsidRDefault="003D0F72" w:rsidP="003D0F72">
      <w:pPr>
        <w:rPr>
          <w:lang w:val="fr-FR"/>
        </w:rPr>
      </w:pPr>
    </w:p>
    <w:p w:rsidR="00A37E79" w:rsidRPr="003D0F72" w:rsidRDefault="00A37E79">
      <w:pPr>
        <w:rPr>
          <w:b/>
          <w:sz w:val="28"/>
          <w:lang w:val="fr-FR"/>
        </w:rPr>
      </w:pPr>
      <w:r w:rsidRPr="003D0F72">
        <w:rPr>
          <w:b/>
          <w:sz w:val="28"/>
          <w:lang w:val="fr-FR"/>
        </w:rPr>
        <w:t>Index lexical</w:t>
      </w:r>
    </w:p>
    <w:p w:rsidR="00A37E79" w:rsidRDefault="00A37E79">
      <w:pPr>
        <w:rPr>
          <w:b/>
          <w:sz w:val="28"/>
          <w:lang w:val="fr-FR"/>
        </w:rPr>
      </w:pPr>
    </w:p>
    <w:p w:rsidR="009853E4" w:rsidRDefault="009853E4">
      <w:pPr>
        <w:rPr>
          <w:b/>
          <w:sz w:val="28"/>
          <w:lang w:val="fr-FR"/>
        </w:rPr>
      </w:pPr>
      <w:r>
        <w:rPr>
          <w:b/>
          <w:sz w:val="28"/>
          <w:lang w:val="fr-FR"/>
        </w:rPr>
        <w:t>Mode d'emploi</w:t>
      </w:r>
    </w:p>
    <w:p w:rsidR="009853E4" w:rsidRPr="0091467C" w:rsidRDefault="0091467C">
      <w:pPr>
        <w:rPr>
          <w:lang w:val="fr-FR"/>
        </w:rPr>
      </w:pPr>
      <w:r w:rsidRPr="0091467C">
        <w:rPr>
          <w:lang w:val="fr-FR"/>
        </w:rPr>
        <w:t>25 octobre 2020</w:t>
      </w:r>
    </w:p>
    <w:p w:rsidR="009853E4" w:rsidRDefault="009853E4">
      <w:pPr>
        <w:rPr>
          <w:b/>
          <w:sz w:val="28"/>
          <w:lang w:val="fr-FR"/>
        </w:rPr>
      </w:pPr>
    </w:p>
    <w:p w:rsidR="009853E4" w:rsidRPr="009853E4" w:rsidRDefault="009853E4">
      <w:pPr>
        <w:rPr>
          <w:b/>
          <w:lang w:val="fr-FR"/>
        </w:rPr>
      </w:pPr>
      <w:r w:rsidRPr="009853E4">
        <w:rPr>
          <w:b/>
          <w:lang w:val="fr-FR"/>
        </w:rPr>
        <w:t>1. Explications générales</w:t>
      </w:r>
    </w:p>
    <w:p w:rsidR="009853E4" w:rsidRDefault="009853E4">
      <w:pPr>
        <w:rPr>
          <w:lang w:val="fr-FR"/>
        </w:rPr>
      </w:pPr>
      <w:r>
        <w:rPr>
          <w:lang w:val="fr-FR"/>
        </w:rPr>
        <w:t xml:space="preserve">1.1. </w:t>
      </w:r>
      <w:r w:rsidR="003C3831">
        <w:rPr>
          <w:lang w:val="fr-FR"/>
        </w:rPr>
        <w:t>Un fichier mère assorti de quatre fichiers par période</w:t>
      </w:r>
    </w:p>
    <w:p w:rsidR="009853E4" w:rsidRDefault="009853E4">
      <w:pPr>
        <w:rPr>
          <w:lang w:val="fr-FR"/>
        </w:rPr>
      </w:pPr>
    </w:p>
    <w:p w:rsidR="00F1267A" w:rsidRDefault="00F1267A">
      <w:pPr>
        <w:rPr>
          <w:lang w:val="fr-FR"/>
        </w:rPr>
      </w:pPr>
      <w:r w:rsidRPr="00F1267A">
        <w:rPr>
          <w:lang w:val="fr-FR"/>
        </w:rPr>
        <w:t xml:space="preserve">L'index </w:t>
      </w:r>
      <w:r>
        <w:rPr>
          <w:lang w:val="fr-FR"/>
        </w:rPr>
        <w:t xml:space="preserve">lexical </w:t>
      </w:r>
      <w:r w:rsidR="00EE329C">
        <w:rPr>
          <w:lang w:val="fr-FR"/>
        </w:rPr>
        <w:t xml:space="preserve">de la Partie 3 </w:t>
      </w:r>
      <w:r>
        <w:rPr>
          <w:lang w:val="fr-FR"/>
        </w:rPr>
        <w:t xml:space="preserve">est </w:t>
      </w:r>
      <w:r w:rsidR="00EE329C">
        <w:rPr>
          <w:lang w:val="fr-FR"/>
        </w:rPr>
        <w:t xml:space="preserve">livré </w:t>
      </w:r>
      <w:r>
        <w:rPr>
          <w:lang w:val="fr-FR"/>
        </w:rPr>
        <w:t>en cinq versions</w:t>
      </w:r>
      <w:r w:rsidR="00EE329C">
        <w:rPr>
          <w:lang w:val="fr-FR"/>
        </w:rPr>
        <w:t xml:space="preserve"> qui proposent des présentations différentes, mais </w:t>
      </w:r>
      <w:r>
        <w:rPr>
          <w:lang w:val="fr-FR"/>
        </w:rPr>
        <w:t xml:space="preserve">dont le contenu est identique </w:t>
      </w:r>
      <w:r w:rsidR="00EE329C">
        <w:rPr>
          <w:lang w:val="fr-FR"/>
        </w:rPr>
        <w:t xml:space="preserve">(toutefois, voir section 3 </w:t>
      </w:r>
      <w:r w:rsidR="00EE329C" w:rsidRPr="00DE3250">
        <w:rPr>
          <w:i/>
          <w:lang w:val="fr-FR"/>
        </w:rPr>
        <w:t>infra</w:t>
      </w:r>
      <w:r w:rsidR="00EE329C">
        <w:rPr>
          <w:lang w:val="fr-FR"/>
        </w:rPr>
        <w:t>) </w:t>
      </w:r>
      <w:r>
        <w:rPr>
          <w:lang w:val="fr-FR"/>
        </w:rPr>
        <w:t>:</w:t>
      </w:r>
    </w:p>
    <w:p w:rsidR="003C3831" w:rsidRDefault="003C3831">
      <w:pPr>
        <w:rPr>
          <w:lang w:val="fr-FR"/>
        </w:rPr>
      </w:pPr>
    </w:p>
    <w:p w:rsidR="00F1267A" w:rsidRDefault="00F1267A">
      <w:pPr>
        <w:rPr>
          <w:lang w:val="fr-FR"/>
        </w:rPr>
      </w:pPr>
      <w:r>
        <w:rPr>
          <w:lang w:val="fr-FR"/>
        </w:rPr>
        <w:t>1. par étymologie (fichier mère) : liste des étymologies (une étymologie par ligne)</w:t>
      </w:r>
    </w:p>
    <w:p w:rsidR="00F1267A" w:rsidRDefault="00F1267A">
      <w:pPr>
        <w:rPr>
          <w:lang w:val="fr-FR"/>
        </w:rPr>
      </w:pPr>
      <w:r>
        <w:rPr>
          <w:lang w:val="fr-FR"/>
        </w:rPr>
        <w:t>2. par étymon : liste des étymons (un étymon par ligne)</w:t>
      </w:r>
    </w:p>
    <w:p w:rsidR="00F1267A" w:rsidRDefault="00F1267A">
      <w:pPr>
        <w:rPr>
          <w:lang w:val="fr-FR"/>
        </w:rPr>
      </w:pPr>
      <w:r>
        <w:rPr>
          <w:lang w:val="fr-FR"/>
        </w:rPr>
        <w:t xml:space="preserve">3. </w:t>
      </w:r>
      <w:r w:rsidR="00D06560">
        <w:rPr>
          <w:lang w:val="fr-FR"/>
        </w:rPr>
        <w:t>par formes</w:t>
      </w:r>
      <w:r>
        <w:rPr>
          <w:lang w:val="fr-FR"/>
        </w:rPr>
        <w:t xml:space="preserve"> AF : liste des formes AF (une forme AF par ligne)</w:t>
      </w:r>
    </w:p>
    <w:p w:rsidR="00F1267A" w:rsidRDefault="00F1267A">
      <w:pPr>
        <w:rPr>
          <w:lang w:val="fr-FR"/>
        </w:rPr>
      </w:pPr>
      <w:r>
        <w:rPr>
          <w:lang w:val="fr-FR"/>
        </w:rPr>
        <w:t xml:space="preserve">4. </w:t>
      </w:r>
      <w:r w:rsidR="00D06560">
        <w:rPr>
          <w:lang w:val="fr-FR"/>
        </w:rPr>
        <w:t>par formes</w:t>
      </w:r>
      <w:r>
        <w:rPr>
          <w:lang w:val="fr-FR"/>
        </w:rPr>
        <w:t xml:space="preserve"> MF : liste des formes MF (une forme MF par ligne)</w:t>
      </w:r>
    </w:p>
    <w:p w:rsidR="00F1267A" w:rsidRDefault="00F1267A">
      <w:pPr>
        <w:rPr>
          <w:lang w:val="fr-FR"/>
        </w:rPr>
      </w:pPr>
      <w:r>
        <w:rPr>
          <w:lang w:val="fr-FR"/>
        </w:rPr>
        <w:t xml:space="preserve">5. </w:t>
      </w:r>
      <w:r w:rsidR="00D06560">
        <w:rPr>
          <w:lang w:val="fr-FR"/>
        </w:rPr>
        <w:t>par formes</w:t>
      </w:r>
      <w:r>
        <w:rPr>
          <w:lang w:val="fr-FR"/>
        </w:rPr>
        <w:t xml:space="preserve"> FC : liste des formes FC (une forme FC par ligne)</w:t>
      </w:r>
    </w:p>
    <w:p w:rsidR="00F1267A" w:rsidRDefault="00F1267A">
      <w:pPr>
        <w:rPr>
          <w:lang w:val="fr-FR"/>
        </w:rPr>
      </w:pPr>
    </w:p>
    <w:p w:rsidR="0065719A" w:rsidRDefault="0065719A" w:rsidP="0065719A">
      <w:pPr>
        <w:ind w:firstLine="567"/>
        <w:rPr>
          <w:lang w:val="fr-FR"/>
        </w:rPr>
      </w:pPr>
      <w:r>
        <w:rPr>
          <w:lang w:val="fr-FR"/>
        </w:rPr>
        <w:t xml:space="preserve">Les versions 2 à 5 sont des reconfigurations du fichier mère (version 1, par étymologie). Le mode d'emploi explique d'abord le fonctionnement </w:t>
      </w:r>
      <w:r w:rsidR="00557762">
        <w:rPr>
          <w:lang w:val="fr-FR"/>
        </w:rPr>
        <w:t>du fichier mère</w:t>
      </w:r>
      <w:r w:rsidR="000D3CF7">
        <w:rPr>
          <w:lang w:val="fr-FR"/>
        </w:rPr>
        <w:t xml:space="preserve"> (section 2)</w:t>
      </w:r>
      <w:r>
        <w:rPr>
          <w:lang w:val="fr-FR"/>
        </w:rPr>
        <w:t xml:space="preserve">, puis </w:t>
      </w:r>
      <w:r w:rsidR="000D3CF7">
        <w:rPr>
          <w:lang w:val="fr-FR"/>
        </w:rPr>
        <w:t xml:space="preserve">celui </w:t>
      </w:r>
      <w:r w:rsidR="00557762">
        <w:rPr>
          <w:lang w:val="fr-FR"/>
        </w:rPr>
        <w:t>des autres versions</w:t>
      </w:r>
      <w:r w:rsidR="000D3CF7">
        <w:rPr>
          <w:lang w:val="fr-FR"/>
        </w:rPr>
        <w:t xml:space="preserve"> (section 3)</w:t>
      </w:r>
      <w:r w:rsidR="00557762">
        <w:rPr>
          <w:lang w:val="fr-FR"/>
        </w:rPr>
        <w:t>.</w:t>
      </w:r>
    </w:p>
    <w:p w:rsidR="00FF3C89" w:rsidRDefault="00F64E15" w:rsidP="00B82D04">
      <w:pPr>
        <w:ind w:firstLine="567"/>
        <w:rPr>
          <w:lang w:val="fr-FR"/>
        </w:rPr>
      </w:pPr>
      <w:r>
        <w:rPr>
          <w:lang w:val="fr-FR"/>
        </w:rPr>
        <w:t>Présentant des vertus pour la recherche automatique, l</w:t>
      </w:r>
      <w:r w:rsidR="003C3831">
        <w:rPr>
          <w:lang w:val="fr-FR"/>
        </w:rPr>
        <w:t>e fichier mère par étymologie</w:t>
      </w:r>
      <w:r>
        <w:rPr>
          <w:lang w:val="fr-FR"/>
        </w:rPr>
        <w:t>s</w:t>
      </w:r>
      <w:r w:rsidR="003C3831">
        <w:rPr>
          <w:lang w:val="fr-FR"/>
        </w:rPr>
        <w:t xml:space="preserve"> permet d'appréhender toutes les formes diachroniques d'un mot</w:t>
      </w:r>
      <w:r>
        <w:rPr>
          <w:lang w:val="fr-FR"/>
        </w:rPr>
        <w:t xml:space="preserve">. Pareille présentation n'existe pas </w:t>
      </w:r>
      <w:r w:rsidR="003C3831">
        <w:rPr>
          <w:lang w:val="fr-FR"/>
        </w:rPr>
        <w:t xml:space="preserve">dans les grammaires car </w:t>
      </w:r>
      <w:r>
        <w:rPr>
          <w:lang w:val="fr-FR"/>
        </w:rPr>
        <w:t xml:space="preserve">elle est </w:t>
      </w:r>
      <w:r w:rsidR="003C3831">
        <w:rPr>
          <w:lang w:val="fr-FR"/>
        </w:rPr>
        <w:t xml:space="preserve">impossible </w:t>
      </w:r>
      <w:r>
        <w:rPr>
          <w:lang w:val="fr-FR"/>
        </w:rPr>
        <w:t xml:space="preserve">à réaliser </w:t>
      </w:r>
      <w:r w:rsidR="003C3831">
        <w:rPr>
          <w:lang w:val="fr-FR"/>
        </w:rPr>
        <w:t xml:space="preserve">en version papier. </w:t>
      </w:r>
      <w:r>
        <w:rPr>
          <w:lang w:val="fr-FR"/>
        </w:rPr>
        <w:t>A l'intention d</w:t>
      </w:r>
      <w:r w:rsidR="003C3831">
        <w:rPr>
          <w:lang w:val="fr-FR"/>
        </w:rPr>
        <w:t>es usagers moins familiers avec le</w:t>
      </w:r>
      <w:r>
        <w:rPr>
          <w:lang w:val="fr-FR"/>
        </w:rPr>
        <w:t xml:space="preserve">s </w:t>
      </w:r>
      <w:r w:rsidR="003C3831">
        <w:rPr>
          <w:lang w:val="fr-FR"/>
        </w:rPr>
        <w:t xml:space="preserve">recherches automatiques et </w:t>
      </w:r>
      <w:r>
        <w:rPr>
          <w:lang w:val="fr-FR"/>
        </w:rPr>
        <w:t xml:space="preserve">qui </w:t>
      </w:r>
      <w:r w:rsidR="003C3831">
        <w:rPr>
          <w:lang w:val="fr-FR"/>
        </w:rPr>
        <w:t xml:space="preserve">préfèrent </w:t>
      </w:r>
      <w:r>
        <w:rPr>
          <w:lang w:val="fr-FR"/>
        </w:rPr>
        <w:t xml:space="preserve">la </w:t>
      </w:r>
      <w:r w:rsidR="003C3831">
        <w:rPr>
          <w:lang w:val="fr-FR"/>
        </w:rPr>
        <w:t>liste alphabétique classique</w:t>
      </w:r>
      <w:r>
        <w:rPr>
          <w:lang w:val="fr-FR"/>
        </w:rPr>
        <w:t>, le fichier mère par étymologies est complété par les index habituels</w:t>
      </w:r>
      <w:r w:rsidR="00B82D04">
        <w:rPr>
          <w:lang w:val="fr-FR"/>
        </w:rPr>
        <w:t xml:space="preserve"> qui </w:t>
      </w:r>
      <w:r w:rsidR="00AA4156">
        <w:rPr>
          <w:lang w:val="fr-FR"/>
        </w:rPr>
        <w:t xml:space="preserve">organisent l'accès par les quatre périodes 1) étymon, 2), AF, 3) MF, 4) FC. </w:t>
      </w:r>
      <w:r w:rsidR="00B82D04">
        <w:rPr>
          <w:lang w:val="fr-FR"/>
        </w:rPr>
        <w:t xml:space="preserve">Ils </w:t>
      </w:r>
      <w:r w:rsidR="00FF3C89">
        <w:rPr>
          <w:lang w:val="fr-FR"/>
        </w:rPr>
        <w:t xml:space="preserve">répliquent </w:t>
      </w:r>
      <w:r w:rsidR="00AA4156">
        <w:rPr>
          <w:lang w:val="fr-FR"/>
        </w:rPr>
        <w:t xml:space="preserve">ainsi </w:t>
      </w:r>
      <w:r w:rsidR="00FF3C89">
        <w:rPr>
          <w:lang w:val="fr-FR"/>
        </w:rPr>
        <w:t xml:space="preserve">ce </w:t>
      </w:r>
      <w:r w:rsidR="00557762">
        <w:rPr>
          <w:lang w:val="fr-FR"/>
        </w:rPr>
        <w:t>que serait une version papier de l'index : il y aurait un index des étymons (éventuellement séparé en formes latines, germaniques, grecques etc.</w:t>
      </w:r>
      <w:r w:rsidR="00A92F4D">
        <w:rPr>
          <w:lang w:val="fr-FR"/>
        </w:rPr>
        <w:t>, que dans la version électronique on peut regrouper en triant par la colonne "étymon attribut"</w:t>
      </w:r>
      <w:r w:rsidR="00557762">
        <w:rPr>
          <w:lang w:val="fr-FR"/>
        </w:rPr>
        <w:t>) qui fournit la liste alphabétique de tous les étymons</w:t>
      </w:r>
      <w:r w:rsidR="00B82D04">
        <w:rPr>
          <w:lang w:val="fr-FR"/>
        </w:rPr>
        <w:t xml:space="preserve"> ; il y aurait ensuite </w:t>
      </w:r>
      <w:r w:rsidR="00557762">
        <w:rPr>
          <w:lang w:val="fr-FR"/>
        </w:rPr>
        <w:t>un index des formes AF qui produit la liste alphabétique de t</w:t>
      </w:r>
      <w:r w:rsidR="00FF3C89">
        <w:rPr>
          <w:lang w:val="fr-FR"/>
        </w:rPr>
        <w:t xml:space="preserve">outes les formes AF, un index des formes MF </w:t>
      </w:r>
      <w:r w:rsidR="00B82D04">
        <w:rPr>
          <w:lang w:val="fr-FR"/>
        </w:rPr>
        <w:t xml:space="preserve">avec </w:t>
      </w:r>
      <w:r w:rsidR="00FF3C89">
        <w:rPr>
          <w:lang w:val="fr-FR"/>
        </w:rPr>
        <w:t xml:space="preserve">la liste alphabétique de toutes les formes MF, et enfin un index des formes FC qui </w:t>
      </w:r>
      <w:r w:rsidR="00B82D04">
        <w:rPr>
          <w:lang w:val="fr-FR"/>
        </w:rPr>
        <w:t xml:space="preserve">propose </w:t>
      </w:r>
      <w:r w:rsidR="00FF3C89">
        <w:rPr>
          <w:lang w:val="fr-FR"/>
        </w:rPr>
        <w:t>la liste alphabétique de toutes les formes FC. Dans ces fichiers les différentes formes d'un mot occupent des lignes différentes, alors que dans le fichier mère elles sont placées sur le même ligne mais dans des colonnes différentes.</w:t>
      </w:r>
    </w:p>
    <w:p w:rsidR="001845A8" w:rsidRDefault="001845A8" w:rsidP="00B82D04">
      <w:pPr>
        <w:ind w:firstLine="567"/>
        <w:rPr>
          <w:lang w:val="fr-FR"/>
        </w:rPr>
      </w:pPr>
      <w:r>
        <w:rPr>
          <w:lang w:val="fr-FR"/>
        </w:rPr>
        <w:t>Enfin, indiquons que les abréviations pratiquées dans les divers fichiers (ainsi que dans le présent mode d'emploi) sont celles de la Partie 3 de la GGHF, rappelées en annexe.</w:t>
      </w:r>
    </w:p>
    <w:p w:rsidR="003C3831" w:rsidRDefault="003C3831" w:rsidP="003C3831">
      <w:pPr>
        <w:rPr>
          <w:lang w:val="fr-FR"/>
        </w:rPr>
      </w:pPr>
    </w:p>
    <w:p w:rsidR="00165F54" w:rsidRDefault="00165F54" w:rsidP="003C3831">
      <w:pPr>
        <w:rPr>
          <w:lang w:val="fr-FR"/>
        </w:rPr>
      </w:pPr>
    </w:p>
    <w:p w:rsidR="003C3831" w:rsidRDefault="000D3CF7" w:rsidP="003C3831">
      <w:pPr>
        <w:rPr>
          <w:lang w:val="fr-FR"/>
        </w:rPr>
      </w:pPr>
      <w:r>
        <w:rPr>
          <w:lang w:val="fr-FR"/>
        </w:rPr>
        <w:t>1.</w:t>
      </w:r>
      <w:r w:rsidR="00F027FD">
        <w:rPr>
          <w:lang w:val="fr-FR"/>
        </w:rPr>
        <w:t>2</w:t>
      </w:r>
      <w:r w:rsidR="003C3831">
        <w:rPr>
          <w:lang w:val="fr-FR"/>
        </w:rPr>
        <w:t>. Deux formats électroniques</w:t>
      </w:r>
    </w:p>
    <w:p w:rsidR="003C3831" w:rsidRDefault="003C3831" w:rsidP="003C3831">
      <w:pPr>
        <w:rPr>
          <w:lang w:val="fr-FR"/>
        </w:rPr>
      </w:pPr>
    </w:p>
    <w:p w:rsidR="003E20EA" w:rsidRDefault="00557762" w:rsidP="003C3831">
      <w:pPr>
        <w:rPr>
          <w:lang w:val="fr-FR"/>
        </w:rPr>
      </w:pPr>
      <w:r>
        <w:rPr>
          <w:lang w:val="fr-FR"/>
        </w:rPr>
        <w:t>L'index est livré sous deux formats électroniques : Excel (.</w:t>
      </w:r>
      <w:proofErr w:type="spellStart"/>
      <w:r w:rsidR="00217E3B">
        <w:rPr>
          <w:lang w:val="fr-FR"/>
        </w:rPr>
        <w:t>xlsx</w:t>
      </w:r>
      <w:proofErr w:type="spellEnd"/>
      <w:r>
        <w:rPr>
          <w:lang w:val="fr-FR"/>
        </w:rPr>
        <w:t>) et texte (.</w:t>
      </w:r>
      <w:proofErr w:type="spellStart"/>
      <w:r>
        <w:rPr>
          <w:lang w:val="fr-FR"/>
        </w:rPr>
        <w:t>txt</w:t>
      </w:r>
      <w:proofErr w:type="spellEnd"/>
      <w:r>
        <w:rPr>
          <w:lang w:val="fr-FR"/>
        </w:rPr>
        <w:t>)</w:t>
      </w:r>
      <w:r w:rsidR="00217E3B">
        <w:rPr>
          <w:lang w:val="fr-FR"/>
        </w:rPr>
        <w:t>. La version Excel est contenue dans un seul fichier (un classeur avec cinq onglets), alors que la version .</w:t>
      </w:r>
      <w:proofErr w:type="spellStart"/>
      <w:r w:rsidR="00217E3B">
        <w:rPr>
          <w:lang w:val="fr-FR"/>
        </w:rPr>
        <w:t>txt</w:t>
      </w:r>
      <w:proofErr w:type="spellEnd"/>
      <w:r w:rsidR="00217E3B">
        <w:rPr>
          <w:lang w:val="fr-FR"/>
        </w:rPr>
        <w:t xml:space="preserve"> </w:t>
      </w:r>
      <w:r w:rsidR="003E20EA" w:rsidRPr="003E20EA">
        <w:rPr>
          <w:lang w:val="fr-FR"/>
        </w:rPr>
        <w:t>(</w:t>
      </w:r>
      <w:r w:rsidR="003E20EA">
        <w:rPr>
          <w:lang w:val="fr-FR"/>
        </w:rPr>
        <w:t xml:space="preserve">colonnes </w:t>
      </w:r>
      <w:r w:rsidR="003E20EA" w:rsidRPr="003E20EA">
        <w:rPr>
          <w:lang w:val="fr-FR"/>
        </w:rPr>
        <w:t>délimité</w:t>
      </w:r>
      <w:r w:rsidR="003E20EA">
        <w:rPr>
          <w:lang w:val="fr-FR"/>
        </w:rPr>
        <w:t>es</w:t>
      </w:r>
      <w:r w:rsidR="003E20EA" w:rsidRPr="003E20EA">
        <w:rPr>
          <w:lang w:val="fr-FR"/>
        </w:rPr>
        <w:t xml:space="preserve"> par des tabulations, encodage Unicode)</w:t>
      </w:r>
      <w:r w:rsidR="003E20EA">
        <w:rPr>
          <w:lang w:val="fr-FR"/>
        </w:rPr>
        <w:t xml:space="preserve"> </w:t>
      </w:r>
      <w:r w:rsidR="00217E3B">
        <w:rPr>
          <w:lang w:val="fr-FR"/>
        </w:rPr>
        <w:t xml:space="preserve">comporte cinq fichiers </w:t>
      </w:r>
      <w:r w:rsidR="00217E3B">
        <w:rPr>
          <w:lang w:val="fr-FR"/>
        </w:rPr>
        <w:lastRenderedPageBreak/>
        <w:t xml:space="preserve">indépendants. </w:t>
      </w:r>
    </w:p>
    <w:p w:rsidR="00557762" w:rsidRDefault="00217E3B" w:rsidP="003E20EA">
      <w:pPr>
        <w:ind w:firstLine="567"/>
        <w:rPr>
          <w:lang w:val="fr-FR"/>
        </w:rPr>
      </w:pPr>
      <w:r>
        <w:rPr>
          <w:lang w:val="fr-FR"/>
        </w:rPr>
        <w:t>Il est à noter que le soulignement des voyelles toniques est perdu dans le format .</w:t>
      </w:r>
      <w:proofErr w:type="spellStart"/>
      <w:r>
        <w:rPr>
          <w:lang w:val="fr-FR"/>
        </w:rPr>
        <w:t>txt</w:t>
      </w:r>
      <w:proofErr w:type="spellEnd"/>
      <w:r>
        <w:rPr>
          <w:lang w:val="fr-FR"/>
        </w:rPr>
        <w:t xml:space="preserve">, qui </w:t>
      </w:r>
      <w:r w:rsidR="00313C92">
        <w:rPr>
          <w:lang w:val="fr-FR"/>
        </w:rPr>
        <w:t xml:space="preserve">donc </w:t>
      </w:r>
      <w:r>
        <w:rPr>
          <w:lang w:val="fr-FR"/>
        </w:rPr>
        <w:t xml:space="preserve">ne permet pas cet affichage : la tonicité ici n'est marquée que par l'accent aigu (voir les explications </w:t>
      </w:r>
      <w:r w:rsidR="00313C92">
        <w:rPr>
          <w:lang w:val="fr-FR"/>
        </w:rPr>
        <w:t>en section 2).</w:t>
      </w:r>
    </w:p>
    <w:p w:rsidR="003E20EA" w:rsidRDefault="003E20EA" w:rsidP="003E20EA">
      <w:pPr>
        <w:ind w:firstLine="567"/>
        <w:rPr>
          <w:lang w:val="fr-FR"/>
        </w:rPr>
      </w:pPr>
      <w:r w:rsidRPr="003E20EA">
        <w:rPr>
          <w:lang w:val="fr-FR"/>
        </w:rPr>
        <w:t>Le format .</w:t>
      </w:r>
      <w:proofErr w:type="spellStart"/>
      <w:r w:rsidRPr="003E20EA">
        <w:rPr>
          <w:lang w:val="fr-FR"/>
        </w:rPr>
        <w:t>xlsx</w:t>
      </w:r>
      <w:proofErr w:type="spellEnd"/>
      <w:r w:rsidRPr="003E20EA">
        <w:rPr>
          <w:lang w:val="fr-FR"/>
        </w:rPr>
        <w:t xml:space="preserve"> permet des recherches automatiques ainsi que le tri par colonne : </w:t>
      </w:r>
      <w:r w:rsidR="00EE4C36">
        <w:rPr>
          <w:lang w:val="fr-FR"/>
        </w:rPr>
        <w:t xml:space="preserve">par exemple, </w:t>
      </w:r>
      <w:r>
        <w:rPr>
          <w:lang w:val="fr-FR"/>
        </w:rPr>
        <w:t>afin de regrouper les étymons par langue (latin, germanique, fran</w:t>
      </w:r>
      <w:r w:rsidR="00EE4C36">
        <w:rPr>
          <w:lang w:val="fr-FR"/>
        </w:rPr>
        <w:t>cique, gotique, celtique etc.)</w:t>
      </w:r>
      <w:r>
        <w:rPr>
          <w:lang w:val="fr-FR"/>
        </w:rPr>
        <w:t xml:space="preserve">, </w:t>
      </w:r>
      <w:r w:rsidRPr="003E20EA">
        <w:rPr>
          <w:lang w:val="fr-FR"/>
        </w:rPr>
        <w:t>on trier</w:t>
      </w:r>
      <w:r w:rsidR="00EE4C36">
        <w:rPr>
          <w:lang w:val="fr-FR"/>
        </w:rPr>
        <w:t>a</w:t>
      </w:r>
      <w:r w:rsidRPr="003E20EA">
        <w:rPr>
          <w:lang w:val="fr-FR"/>
        </w:rPr>
        <w:t xml:space="preserve"> en fonction de la colonne "</w:t>
      </w:r>
      <w:r>
        <w:rPr>
          <w:lang w:val="fr-FR"/>
        </w:rPr>
        <w:t>étym</w:t>
      </w:r>
      <w:r w:rsidR="00EE4C36">
        <w:rPr>
          <w:lang w:val="fr-FR"/>
        </w:rPr>
        <w:t xml:space="preserve">on attribut", ce qui affichera </w:t>
      </w:r>
      <w:r>
        <w:rPr>
          <w:lang w:val="fr-FR"/>
        </w:rPr>
        <w:t>tous les étymons latins regroupé</w:t>
      </w:r>
      <w:r w:rsidR="00EE4C36">
        <w:rPr>
          <w:lang w:val="fr-FR"/>
        </w:rPr>
        <w:t>s</w:t>
      </w:r>
      <w:r>
        <w:rPr>
          <w:lang w:val="fr-FR"/>
        </w:rPr>
        <w:t>, tous les étymons franciques regroupés, etc</w:t>
      </w:r>
      <w:r w:rsidRPr="003E20EA">
        <w:rPr>
          <w:lang w:val="fr-FR"/>
        </w:rPr>
        <w:t xml:space="preserve">. </w:t>
      </w:r>
    </w:p>
    <w:p w:rsidR="00F1267A" w:rsidRDefault="003E20EA" w:rsidP="00F027FD">
      <w:pPr>
        <w:ind w:firstLine="567"/>
        <w:rPr>
          <w:lang w:val="fr-FR"/>
        </w:rPr>
      </w:pPr>
      <w:r w:rsidRPr="003E20EA">
        <w:rPr>
          <w:lang w:val="fr-FR"/>
        </w:rPr>
        <w:t>Universel, le format .</w:t>
      </w:r>
      <w:proofErr w:type="spellStart"/>
      <w:r w:rsidRPr="003E20EA">
        <w:rPr>
          <w:lang w:val="fr-FR"/>
        </w:rPr>
        <w:t>txt</w:t>
      </w:r>
      <w:proofErr w:type="spellEnd"/>
      <w:r w:rsidRPr="003E20EA">
        <w:rPr>
          <w:lang w:val="fr-FR"/>
        </w:rPr>
        <w:t xml:space="preserve"> permet l'importation </w:t>
      </w:r>
      <w:r w:rsidR="00E73D90">
        <w:rPr>
          <w:lang w:val="fr-FR"/>
        </w:rPr>
        <w:t xml:space="preserve">de </w:t>
      </w:r>
      <w:r w:rsidRPr="003E20EA">
        <w:rPr>
          <w:lang w:val="fr-FR"/>
        </w:rPr>
        <w:t>l'index dans le logiciel de choix de l'usager, par exemple dans une base de données, où des recherches automatiques avec des expressions régulières et sur plusieurs colonnes à la fois</w:t>
      </w:r>
      <w:r w:rsidR="00E73D90">
        <w:rPr>
          <w:lang w:val="fr-FR"/>
        </w:rPr>
        <w:t xml:space="preserve"> </w:t>
      </w:r>
      <w:r w:rsidR="00E73D90" w:rsidRPr="003E20EA">
        <w:rPr>
          <w:lang w:val="fr-FR"/>
        </w:rPr>
        <w:t>sont possibles</w:t>
      </w:r>
      <w:r w:rsidR="00E73D90">
        <w:rPr>
          <w:lang w:val="fr-FR"/>
        </w:rPr>
        <w:t>, ainsi que l'affichage des seules lignes qui correspondent à la recherche</w:t>
      </w:r>
      <w:r w:rsidRPr="003E20EA">
        <w:rPr>
          <w:lang w:val="fr-FR"/>
        </w:rPr>
        <w:t>.</w:t>
      </w:r>
    </w:p>
    <w:p w:rsidR="00F027FD" w:rsidRDefault="00F027FD" w:rsidP="00F027FD">
      <w:pPr>
        <w:ind w:firstLine="567"/>
        <w:rPr>
          <w:lang w:val="fr-FR"/>
        </w:rPr>
      </w:pPr>
    </w:p>
    <w:p w:rsidR="00F027FD" w:rsidRPr="00F027FD" w:rsidRDefault="00F027FD" w:rsidP="00F027FD">
      <w:pPr>
        <w:ind w:firstLine="567"/>
        <w:rPr>
          <w:lang w:val="fr-FR"/>
        </w:rPr>
      </w:pPr>
    </w:p>
    <w:p w:rsidR="00F027FD" w:rsidRDefault="00F027FD" w:rsidP="00F027FD">
      <w:pPr>
        <w:rPr>
          <w:lang w:val="fr-FR"/>
        </w:rPr>
      </w:pPr>
      <w:r>
        <w:rPr>
          <w:lang w:val="fr-FR"/>
        </w:rPr>
        <w:t>1.3. Index des inscriptions et citations de l'</w:t>
      </w:r>
      <w:proofErr w:type="spellStart"/>
      <w:r>
        <w:rPr>
          <w:lang w:val="fr-FR"/>
        </w:rPr>
        <w:t>Appendix</w:t>
      </w:r>
      <w:proofErr w:type="spellEnd"/>
      <w:r>
        <w:rPr>
          <w:lang w:val="fr-FR"/>
        </w:rPr>
        <w:t xml:space="preserve"> </w:t>
      </w:r>
      <w:proofErr w:type="spellStart"/>
      <w:r>
        <w:rPr>
          <w:lang w:val="fr-FR"/>
        </w:rPr>
        <w:t>Probi</w:t>
      </w:r>
      <w:proofErr w:type="spellEnd"/>
    </w:p>
    <w:p w:rsidR="00F027FD" w:rsidRDefault="00F027FD" w:rsidP="00F027FD">
      <w:pPr>
        <w:rPr>
          <w:lang w:val="fr-FR"/>
        </w:rPr>
      </w:pPr>
    </w:p>
    <w:p w:rsidR="00F027FD" w:rsidRDefault="00F027FD" w:rsidP="00F027FD">
      <w:pPr>
        <w:rPr>
          <w:lang w:val="fr-FR"/>
        </w:rPr>
      </w:pPr>
      <w:r>
        <w:rPr>
          <w:lang w:val="fr-FR"/>
        </w:rPr>
        <w:t xml:space="preserve">La Partie 3 de la GGHF fait </w:t>
      </w:r>
      <w:r w:rsidR="004A414A">
        <w:rPr>
          <w:lang w:val="fr-FR"/>
        </w:rPr>
        <w:t xml:space="preserve">encore </w:t>
      </w:r>
      <w:r>
        <w:rPr>
          <w:lang w:val="fr-FR"/>
        </w:rPr>
        <w:t>état d'inscriptions latines, d'attestations tardives de mots latins ainsi que de conseils prodigués par l'</w:t>
      </w:r>
      <w:proofErr w:type="spellStart"/>
      <w:r>
        <w:rPr>
          <w:lang w:val="fr-FR"/>
        </w:rPr>
        <w:t>Appendix</w:t>
      </w:r>
      <w:proofErr w:type="spellEnd"/>
      <w:r>
        <w:rPr>
          <w:lang w:val="fr-FR"/>
        </w:rPr>
        <w:t xml:space="preserve"> </w:t>
      </w:r>
      <w:proofErr w:type="spellStart"/>
      <w:r>
        <w:rPr>
          <w:lang w:val="fr-FR"/>
        </w:rPr>
        <w:t>Probi</w:t>
      </w:r>
      <w:proofErr w:type="spellEnd"/>
      <w:r>
        <w:rPr>
          <w:lang w:val="fr-FR"/>
        </w:rPr>
        <w:t>. Un index séparé répertorie ces formes dans un fichier Excel ("</w:t>
      </w:r>
      <w:r w:rsidRPr="0090230C">
        <w:rPr>
          <w:lang w:val="fr-FR"/>
        </w:rPr>
        <w:t xml:space="preserve">inscriptions et </w:t>
      </w:r>
      <w:proofErr w:type="spellStart"/>
      <w:r w:rsidRPr="0090230C">
        <w:rPr>
          <w:lang w:val="fr-FR"/>
        </w:rPr>
        <w:t>Appendix</w:t>
      </w:r>
      <w:proofErr w:type="spellEnd"/>
      <w:r w:rsidRPr="0090230C">
        <w:rPr>
          <w:lang w:val="fr-FR"/>
        </w:rPr>
        <w:t xml:space="preserve"> </w:t>
      </w:r>
      <w:proofErr w:type="spellStart"/>
      <w:r w:rsidRPr="0090230C">
        <w:rPr>
          <w:lang w:val="fr-FR"/>
        </w:rPr>
        <w:t>Probi</w:t>
      </w:r>
      <w:proofErr w:type="spellEnd"/>
      <w:r w:rsidRPr="0090230C">
        <w:rPr>
          <w:lang w:val="fr-FR"/>
        </w:rPr>
        <w:t xml:space="preserve"> Partie 3</w:t>
      </w:r>
      <w:r w:rsidR="004A414A">
        <w:rPr>
          <w:lang w:val="fr-FR"/>
        </w:rPr>
        <w:t xml:space="preserve"> </w:t>
      </w:r>
      <w:r w:rsidR="004A414A" w:rsidRPr="0090230C">
        <w:rPr>
          <w:lang w:val="fr-FR"/>
        </w:rPr>
        <w:t>GGHF</w:t>
      </w:r>
      <w:r w:rsidRPr="0090230C">
        <w:rPr>
          <w:lang w:val="fr-FR"/>
        </w:rPr>
        <w:t>.xlsx</w:t>
      </w:r>
      <w:r>
        <w:rPr>
          <w:lang w:val="fr-FR"/>
        </w:rPr>
        <w:t>") comportant deux onglets qui présentent, respectivement, les inscriptions et attestations tardives (classées en fonction du numéro de paragraphe) et les citations de l'</w:t>
      </w:r>
      <w:proofErr w:type="spellStart"/>
      <w:r>
        <w:rPr>
          <w:lang w:val="fr-FR"/>
        </w:rPr>
        <w:t>Appendix</w:t>
      </w:r>
      <w:proofErr w:type="spellEnd"/>
      <w:r>
        <w:rPr>
          <w:lang w:val="fr-FR"/>
        </w:rPr>
        <w:t xml:space="preserve"> </w:t>
      </w:r>
      <w:proofErr w:type="spellStart"/>
      <w:r>
        <w:rPr>
          <w:lang w:val="fr-FR"/>
        </w:rPr>
        <w:t>Probi</w:t>
      </w:r>
      <w:proofErr w:type="spellEnd"/>
      <w:r>
        <w:rPr>
          <w:lang w:val="fr-FR"/>
        </w:rPr>
        <w:t xml:space="preserve"> (classées en fonction de leur numérotation officielle).</w:t>
      </w:r>
    </w:p>
    <w:p w:rsidR="00F027FD" w:rsidRDefault="00F027FD" w:rsidP="00F027FD">
      <w:pPr>
        <w:rPr>
          <w:lang w:val="fr-FR"/>
        </w:rPr>
      </w:pPr>
    </w:p>
    <w:p w:rsidR="00F027FD" w:rsidRDefault="00F027FD" w:rsidP="00F027FD">
      <w:pPr>
        <w:rPr>
          <w:lang w:val="fr-FR"/>
        </w:rPr>
      </w:pPr>
    </w:p>
    <w:p w:rsidR="00A37E79" w:rsidRPr="0065719A" w:rsidRDefault="009853E4">
      <w:pPr>
        <w:rPr>
          <w:b/>
          <w:lang w:val="fr-FR"/>
        </w:rPr>
      </w:pPr>
      <w:r w:rsidRPr="009853E4">
        <w:rPr>
          <w:b/>
          <w:lang w:val="fr-FR"/>
        </w:rPr>
        <w:t xml:space="preserve">2. Fonctionnement </w:t>
      </w:r>
      <w:r w:rsidR="0065719A" w:rsidRPr="0065719A">
        <w:rPr>
          <w:b/>
          <w:lang w:val="fr-FR"/>
        </w:rPr>
        <w:t>du fichier mère (par étymologie)</w:t>
      </w:r>
    </w:p>
    <w:p w:rsidR="00A37E79" w:rsidRDefault="00A37E79">
      <w:pPr>
        <w:rPr>
          <w:ins w:id="1" w:author="Galipette" w:date="2020-10-06T23:44:00Z"/>
          <w:lang w:val="fr-FR"/>
        </w:rPr>
      </w:pPr>
    </w:p>
    <w:p w:rsidR="00A37E79" w:rsidRDefault="00A37E79">
      <w:pPr>
        <w:rPr>
          <w:lang w:val="fr-FR"/>
        </w:rPr>
      </w:pPr>
      <w:r w:rsidRPr="00A37E79">
        <w:rPr>
          <w:lang w:val="fr-FR"/>
        </w:rPr>
        <w:t xml:space="preserve">Le but de l'index est </w:t>
      </w:r>
      <w:r>
        <w:rPr>
          <w:lang w:val="fr-FR"/>
        </w:rPr>
        <w:t xml:space="preserve">de </w:t>
      </w:r>
      <w:r w:rsidR="00334674">
        <w:rPr>
          <w:lang w:val="fr-FR"/>
        </w:rPr>
        <w:t xml:space="preserve">permettre </w:t>
      </w:r>
      <w:r>
        <w:rPr>
          <w:lang w:val="fr-FR"/>
        </w:rPr>
        <w:t xml:space="preserve">des recherches automatiques </w:t>
      </w:r>
      <w:proofErr w:type="spellStart"/>
      <w:r>
        <w:rPr>
          <w:lang w:val="fr-FR"/>
        </w:rPr>
        <w:t>multi-critères</w:t>
      </w:r>
      <w:proofErr w:type="spellEnd"/>
      <w:r>
        <w:rPr>
          <w:lang w:val="fr-FR"/>
        </w:rPr>
        <w:t xml:space="preserve"> qui puissent prendre en compte toutes les formes des mots en même temps. Ainsi par exemple "</w:t>
      </w:r>
      <w:r w:rsidR="00334674">
        <w:rPr>
          <w:lang w:val="fr-FR"/>
        </w:rPr>
        <w:t xml:space="preserve">lister </w:t>
      </w:r>
      <w:r>
        <w:rPr>
          <w:lang w:val="fr-FR"/>
        </w:rPr>
        <w:t xml:space="preserve">les mots </w:t>
      </w:r>
      <w:r w:rsidR="00334674">
        <w:rPr>
          <w:lang w:val="fr-FR"/>
        </w:rPr>
        <w:t>présentant</w:t>
      </w:r>
      <w:r>
        <w:rPr>
          <w:lang w:val="fr-FR"/>
        </w:rPr>
        <w:t xml:space="preserve"> en latin i long initial non précédé de vélaire qui ont e comme première voyelle</w:t>
      </w:r>
      <w:r w:rsidR="00334674">
        <w:rPr>
          <w:lang w:val="fr-FR"/>
        </w:rPr>
        <w:t xml:space="preserve"> en AF</w:t>
      </w:r>
      <w:r>
        <w:rPr>
          <w:lang w:val="fr-FR"/>
        </w:rPr>
        <w:t xml:space="preserve">". Afin de permettre </w:t>
      </w:r>
      <w:r w:rsidR="00334674">
        <w:rPr>
          <w:lang w:val="fr-FR"/>
        </w:rPr>
        <w:t xml:space="preserve">de telles </w:t>
      </w:r>
      <w:r>
        <w:rPr>
          <w:lang w:val="fr-FR"/>
        </w:rPr>
        <w:t>recherche</w:t>
      </w:r>
      <w:r w:rsidR="00334674">
        <w:rPr>
          <w:lang w:val="fr-FR"/>
        </w:rPr>
        <w:t>s</w:t>
      </w:r>
      <w:r>
        <w:rPr>
          <w:lang w:val="fr-FR"/>
        </w:rPr>
        <w:t xml:space="preserve">, il est nécessaire que </w:t>
      </w:r>
      <w:r w:rsidR="00334674">
        <w:rPr>
          <w:lang w:val="fr-FR"/>
        </w:rPr>
        <w:t>chaque mot se trouve seul</w:t>
      </w:r>
      <w:r>
        <w:rPr>
          <w:lang w:val="fr-FR"/>
        </w:rPr>
        <w:t xml:space="preserve"> dans une cellule</w:t>
      </w:r>
      <w:r w:rsidR="00334674">
        <w:rPr>
          <w:lang w:val="fr-FR"/>
        </w:rPr>
        <w:t xml:space="preserve"> particulière, ses</w:t>
      </w:r>
      <w:r>
        <w:rPr>
          <w:lang w:val="fr-FR"/>
        </w:rPr>
        <w:t xml:space="preserve"> </w:t>
      </w:r>
      <w:r w:rsidR="00334674">
        <w:rPr>
          <w:lang w:val="fr-FR"/>
        </w:rPr>
        <w:t>attributs (langue à laquelle il appartien</w:t>
      </w:r>
      <w:r>
        <w:rPr>
          <w:lang w:val="fr-FR"/>
        </w:rPr>
        <w:t xml:space="preserve">t, forme grammaticale, </w:t>
      </w:r>
      <w:r w:rsidR="00334674">
        <w:rPr>
          <w:lang w:val="fr-FR"/>
        </w:rPr>
        <w:t>signifié etc.) se trouva</w:t>
      </w:r>
      <w:r w:rsidR="00D70FBC">
        <w:rPr>
          <w:lang w:val="fr-FR"/>
        </w:rPr>
        <w:t>nt dans une cellule séparée.</w:t>
      </w:r>
    </w:p>
    <w:p w:rsidR="0028490E" w:rsidRDefault="0028490E" w:rsidP="00D70FBC">
      <w:pPr>
        <w:ind w:firstLine="567"/>
        <w:rPr>
          <w:lang w:val="fr-FR"/>
        </w:rPr>
      </w:pPr>
      <w:r>
        <w:rPr>
          <w:lang w:val="fr-FR"/>
        </w:rPr>
        <w:t>L'</w:t>
      </w:r>
      <w:r w:rsidRPr="00501D54">
        <w:rPr>
          <w:lang w:val="fr-FR"/>
        </w:rPr>
        <w:t xml:space="preserve">index </w:t>
      </w:r>
      <w:r>
        <w:rPr>
          <w:lang w:val="fr-FR"/>
        </w:rPr>
        <w:t xml:space="preserve">est </w:t>
      </w:r>
      <w:r w:rsidRPr="00501D54">
        <w:rPr>
          <w:lang w:val="fr-FR"/>
        </w:rPr>
        <w:t>raisonné</w:t>
      </w:r>
      <w:r w:rsidR="00334674">
        <w:rPr>
          <w:lang w:val="fr-FR"/>
        </w:rPr>
        <w:t xml:space="preserve">. </w:t>
      </w:r>
      <w:r w:rsidR="00334674" w:rsidRPr="00334674">
        <w:rPr>
          <w:lang w:val="fr-FR"/>
        </w:rPr>
        <w:t>Les occurrences d'un mot donné ne sont pas toutes prises en compte : dans la Partie 3 un mot peut être cité à titre d'exemple d'un processus (</w:t>
      </w:r>
      <w:proofErr w:type="spellStart"/>
      <w:r w:rsidR="00334674" w:rsidRPr="00334674">
        <w:rPr>
          <w:lang w:val="fr-FR"/>
        </w:rPr>
        <w:t>ratiōne</w:t>
      </w:r>
      <w:proofErr w:type="spellEnd"/>
      <w:r w:rsidR="00334674" w:rsidRPr="00334674">
        <w:rPr>
          <w:lang w:val="fr-FR"/>
        </w:rPr>
        <w:t xml:space="preserve"> &gt; </w:t>
      </w:r>
      <w:r w:rsidR="00334674" w:rsidRPr="00334674">
        <w:rPr>
          <w:i/>
          <w:lang w:val="fr-FR"/>
        </w:rPr>
        <w:t>raison</w:t>
      </w:r>
      <w:r w:rsidR="00334674" w:rsidRPr="00334674">
        <w:rPr>
          <w:lang w:val="fr-FR"/>
        </w:rPr>
        <w:t xml:space="preserve"> pour la métathèse de j, par exemple), mais on n'apprend rien sur le mot à cet endroit. </w:t>
      </w:r>
      <w:r>
        <w:rPr>
          <w:lang w:val="fr-FR"/>
        </w:rPr>
        <w:t xml:space="preserve">Plutôt que son </w:t>
      </w:r>
      <w:r w:rsidR="00334674">
        <w:rPr>
          <w:lang w:val="fr-FR"/>
        </w:rPr>
        <w:t>occurrence dans le texte</w:t>
      </w:r>
      <w:r>
        <w:rPr>
          <w:lang w:val="fr-FR"/>
        </w:rPr>
        <w:t xml:space="preserve">, ce qui </w:t>
      </w:r>
      <w:r w:rsidR="00BF6918">
        <w:rPr>
          <w:lang w:val="fr-FR"/>
        </w:rPr>
        <w:t>décide</w:t>
      </w:r>
      <w:r>
        <w:rPr>
          <w:lang w:val="fr-FR"/>
        </w:rPr>
        <w:t xml:space="preserve"> </w:t>
      </w:r>
      <w:r w:rsidR="00334674">
        <w:rPr>
          <w:lang w:val="fr-FR"/>
        </w:rPr>
        <w:t xml:space="preserve">donc </w:t>
      </w:r>
      <w:r w:rsidRPr="00501D54">
        <w:rPr>
          <w:lang w:val="fr-FR"/>
        </w:rPr>
        <w:t xml:space="preserve">de l'inscription d'un mot dans l'index est </w:t>
      </w:r>
      <w:r>
        <w:rPr>
          <w:lang w:val="fr-FR"/>
        </w:rPr>
        <w:t xml:space="preserve">la question </w:t>
      </w:r>
      <w:r w:rsidRPr="0028490E">
        <w:rPr>
          <w:i/>
          <w:lang w:val="fr-FR"/>
        </w:rPr>
        <w:t>est-ce qu'à cet endroit on apprend quelque chose sur l'évolution de ce mot?</w:t>
      </w:r>
    </w:p>
    <w:p w:rsidR="00D70FBC" w:rsidRDefault="00334674" w:rsidP="00D70FBC">
      <w:pPr>
        <w:ind w:firstLine="567"/>
        <w:rPr>
          <w:lang w:val="fr-FR"/>
        </w:rPr>
      </w:pPr>
      <w:r w:rsidRPr="00334674">
        <w:rPr>
          <w:lang w:val="fr-FR"/>
        </w:rPr>
        <w:t xml:space="preserve">L'index repose sur une </w:t>
      </w:r>
      <w:r w:rsidR="00D70FBC">
        <w:rPr>
          <w:lang w:val="fr-FR"/>
        </w:rPr>
        <w:t xml:space="preserve">partition en </w:t>
      </w:r>
      <w:r w:rsidR="001A7C09">
        <w:rPr>
          <w:lang w:val="fr-FR"/>
        </w:rPr>
        <w:t xml:space="preserve">quatre </w:t>
      </w:r>
      <w:r w:rsidR="00D70FBC">
        <w:rPr>
          <w:lang w:val="fr-FR"/>
        </w:rPr>
        <w:t>périodes</w:t>
      </w:r>
      <w:r>
        <w:rPr>
          <w:lang w:val="fr-FR"/>
        </w:rPr>
        <w:t> </w:t>
      </w:r>
      <w:r w:rsidR="00D70FBC">
        <w:rPr>
          <w:lang w:val="fr-FR"/>
        </w:rPr>
        <w:t xml:space="preserve">: </w:t>
      </w:r>
      <w:r w:rsidR="001A7C09">
        <w:rPr>
          <w:lang w:val="fr-FR"/>
        </w:rPr>
        <w:t xml:space="preserve">1) </w:t>
      </w:r>
      <w:r w:rsidR="00D70FBC">
        <w:rPr>
          <w:lang w:val="fr-FR"/>
        </w:rPr>
        <w:t xml:space="preserve">étymon (latin, germanique, celtique etc.), </w:t>
      </w:r>
      <w:r w:rsidR="001A7C09">
        <w:rPr>
          <w:lang w:val="fr-FR"/>
        </w:rPr>
        <w:t xml:space="preserve">2) </w:t>
      </w:r>
      <w:r w:rsidR="00D70FBC">
        <w:rPr>
          <w:lang w:val="fr-FR"/>
        </w:rPr>
        <w:t>ancien français (AF)</w:t>
      </w:r>
      <w:r w:rsidR="001A7C09">
        <w:rPr>
          <w:lang w:val="fr-FR"/>
        </w:rPr>
        <w:t>, 3) moyen français (MF)</w:t>
      </w:r>
      <w:r w:rsidR="00D70FBC">
        <w:rPr>
          <w:lang w:val="fr-FR"/>
        </w:rPr>
        <w:t xml:space="preserve"> et </w:t>
      </w:r>
      <w:r w:rsidR="001A7C09">
        <w:rPr>
          <w:lang w:val="fr-FR"/>
        </w:rPr>
        <w:t xml:space="preserve">4) </w:t>
      </w:r>
      <w:r w:rsidR="00D70FBC">
        <w:rPr>
          <w:lang w:val="fr-FR"/>
        </w:rPr>
        <w:t>français contemporain (FC)</w:t>
      </w:r>
      <w:r w:rsidR="00CD71CF">
        <w:rPr>
          <w:lang w:val="fr-FR"/>
        </w:rPr>
        <w:t>.</w:t>
      </w:r>
      <w:r w:rsidR="00D70FBC">
        <w:rPr>
          <w:lang w:val="fr-FR"/>
        </w:rPr>
        <w:t xml:space="preserve"> </w:t>
      </w:r>
      <w:r w:rsidRPr="00334674">
        <w:rPr>
          <w:lang w:val="fr-FR"/>
        </w:rPr>
        <w:t>Cette périodisation est l'objet des colonnes.</w:t>
      </w:r>
      <w:r>
        <w:rPr>
          <w:lang w:val="fr-FR"/>
        </w:rPr>
        <w:t xml:space="preserve"> </w:t>
      </w:r>
    </w:p>
    <w:p w:rsidR="002D24BD" w:rsidRDefault="001A7C09" w:rsidP="002D24BD">
      <w:pPr>
        <w:ind w:firstLine="567"/>
        <w:rPr>
          <w:lang w:val="fr-FR"/>
        </w:rPr>
      </w:pPr>
      <w:r>
        <w:rPr>
          <w:lang w:val="fr-FR"/>
        </w:rPr>
        <w:t>Chacune des quatre périodes peut être représentée par plusieurs formes du même mot</w:t>
      </w:r>
      <w:r w:rsidR="00334674">
        <w:rPr>
          <w:lang w:val="fr-FR"/>
        </w:rPr>
        <w:t> :</w:t>
      </w:r>
      <w:r w:rsidR="00334674" w:rsidRPr="00334674">
        <w:rPr>
          <w:lang w:val="fr-FR"/>
        </w:rPr>
        <w:t xml:space="preserve"> des formes grammaticales différentes du même mot (</w:t>
      </w:r>
      <w:proofErr w:type="spellStart"/>
      <w:r w:rsidR="00334674" w:rsidRPr="00334674">
        <w:rPr>
          <w:lang w:val="fr-FR"/>
        </w:rPr>
        <w:t>frīgidu</w:t>
      </w:r>
      <w:proofErr w:type="spellEnd"/>
      <w:r w:rsidR="00334674" w:rsidRPr="00334674">
        <w:rPr>
          <w:lang w:val="fr-FR"/>
        </w:rPr>
        <w:t xml:space="preserve"> masc., </w:t>
      </w:r>
      <w:proofErr w:type="spellStart"/>
      <w:r w:rsidR="00334674" w:rsidRPr="00334674">
        <w:rPr>
          <w:lang w:val="fr-FR"/>
        </w:rPr>
        <w:t>frīgida</w:t>
      </w:r>
      <w:proofErr w:type="spellEnd"/>
      <w:r w:rsidR="00334674" w:rsidRPr="00334674">
        <w:rPr>
          <w:lang w:val="fr-FR"/>
        </w:rPr>
        <w:t xml:space="preserve"> fém. par exemple) lorsqu'il s'agit de l'étymon, des variantes pour les autres périodes (par exemple AF </w:t>
      </w:r>
      <w:proofErr w:type="spellStart"/>
      <w:r w:rsidR="00334674" w:rsidRPr="00334674">
        <w:rPr>
          <w:i/>
          <w:lang w:val="fr-FR"/>
        </w:rPr>
        <w:t>genoil</w:t>
      </w:r>
      <w:proofErr w:type="spellEnd"/>
      <w:r w:rsidR="00334674" w:rsidRPr="00334674">
        <w:rPr>
          <w:lang w:val="fr-FR"/>
        </w:rPr>
        <w:t xml:space="preserve"> et </w:t>
      </w:r>
      <w:proofErr w:type="spellStart"/>
      <w:r w:rsidR="00334674" w:rsidRPr="00334674">
        <w:rPr>
          <w:i/>
          <w:lang w:val="fr-FR"/>
        </w:rPr>
        <w:t>genouil</w:t>
      </w:r>
      <w:proofErr w:type="spellEnd"/>
      <w:r w:rsidR="00334674" w:rsidRPr="00334674">
        <w:rPr>
          <w:lang w:val="fr-FR"/>
        </w:rPr>
        <w:t xml:space="preserve"> à partir de </w:t>
      </w:r>
      <w:proofErr w:type="spellStart"/>
      <w:r w:rsidR="00334674" w:rsidRPr="00334674">
        <w:rPr>
          <w:lang w:val="fr-FR"/>
        </w:rPr>
        <w:t>gen</w:t>
      </w:r>
      <w:r w:rsidR="00334674" w:rsidRPr="00334674">
        <w:rPr>
          <w:u w:val="single"/>
          <w:lang w:val="fr-FR"/>
        </w:rPr>
        <w:t>u</w:t>
      </w:r>
      <w:r w:rsidR="00334674" w:rsidRPr="00334674">
        <w:rPr>
          <w:lang w:val="fr-FR"/>
        </w:rPr>
        <w:t>culu</w:t>
      </w:r>
      <w:proofErr w:type="spellEnd"/>
      <w:r w:rsidR="00334674" w:rsidRPr="00334674">
        <w:rPr>
          <w:lang w:val="fr-FR"/>
        </w:rPr>
        <w:t>). Le tableau comporte ainsi, successivement</w:t>
      </w:r>
    </w:p>
    <w:p w:rsidR="00334674" w:rsidRDefault="00334674" w:rsidP="002D24BD">
      <w:pPr>
        <w:ind w:firstLine="567"/>
        <w:rPr>
          <w:lang w:val="fr-FR"/>
        </w:rPr>
      </w:pPr>
    </w:p>
    <w:p w:rsidR="002D24BD" w:rsidRDefault="002D24BD" w:rsidP="00317CCF">
      <w:pPr>
        <w:pStyle w:val="Paragraphedeliste"/>
        <w:keepNext/>
        <w:numPr>
          <w:ilvl w:val="0"/>
          <w:numId w:val="1"/>
        </w:numPr>
        <w:ind w:left="284" w:hanging="284"/>
        <w:rPr>
          <w:lang w:val="fr-FR"/>
        </w:rPr>
      </w:pPr>
      <w:r w:rsidRPr="002D24BD">
        <w:rPr>
          <w:lang w:val="fr-FR"/>
        </w:rPr>
        <w:lastRenderedPageBreak/>
        <w:t>3 colonnes pour l'étymon</w:t>
      </w:r>
      <w:r w:rsidR="00E925EB">
        <w:rPr>
          <w:lang w:val="fr-FR"/>
        </w:rPr>
        <w:t xml:space="preserve"> : </w:t>
      </w:r>
      <w:r w:rsidR="00334674">
        <w:rPr>
          <w:lang w:val="fr-FR"/>
        </w:rPr>
        <w:tab/>
      </w:r>
      <w:r w:rsidR="00E925EB">
        <w:rPr>
          <w:lang w:val="fr-FR"/>
        </w:rPr>
        <w:t>étymon 1, étymon 2, étymon 3</w:t>
      </w:r>
    </w:p>
    <w:p w:rsidR="002D24BD" w:rsidRDefault="002D24BD" w:rsidP="00317CCF">
      <w:pPr>
        <w:pStyle w:val="Paragraphedeliste"/>
        <w:keepNext/>
        <w:numPr>
          <w:ilvl w:val="0"/>
          <w:numId w:val="1"/>
        </w:numPr>
        <w:ind w:left="284" w:hanging="284"/>
        <w:rPr>
          <w:lang w:val="fr-FR"/>
        </w:rPr>
      </w:pPr>
      <w:r>
        <w:rPr>
          <w:lang w:val="fr-FR"/>
        </w:rPr>
        <w:t>9 colonnes pour l'AF</w:t>
      </w:r>
      <w:r w:rsidR="00E925EB">
        <w:rPr>
          <w:lang w:val="fr-FR"/>
        </w:rPr>
        <w:t xml:space="preserve"> : </w:t>
      </w:r>
      <w:r w:rsidR="00334674">
        <w:rPr>
          <w:lang w:val="fr-FR"/>
        </w:rPr>
        <w:tab/>
      </w:r>
      <w:r w:rsidR="00334674">
        <w:rPr>
          <w:lang w:val="fr-FR"/>
        </w:rPr>
        <w:tab/>
      </w:r>
      <w:r w:rsidR="00E925EB">
        <w:rPr>
          <w:lang w:val="fr-FR"/>
        </w:rPr>
        <w:t>AF1, AF2, AF3, ..., AF9</w:t>
      </w:r>
    </w:p>
    <w:p w:rsidR="002D24BD" w:rsidRDefault="002D24BD" w:rsidP="00317CCF">
      <w:pPr>
        <w:pStyle w:val="Paragraphedeliste"/>
        <w:keepNext/>
        <w:numPr>
          <w:ilvl w:val="0"/>
          <w:numId w:val="1"/>
        </w:numPr>
        <w:ind w:left="284" w:hanging="284"/>
        <w:rPr>
          <w:lang w:val="fr-FR"/>
        </w:rPr>
      </w:pPr>
      <w:r>
        <w:rPr>
          <w:lang w:val="fr-FR"/>
        </w:rPr>
        <w:t>3 colonnes pour le MF</w:t>
      </w:r>
      <w:r w:rsidR="00E925EB">
        <w:rPr>
          <w:lang w:val="fr-FR"/>
        </w:rPr>
        <w:t xml:space="preserve"> : </w:t>
      </w:r>
      <w:r w:rsidR="00334674">
        <w:rPr>
          <w:lang w:val="fr-FR"/>
        </w:rPr>
        <w:tab/>
      </w:r>
      <w:r w:rsidR="00334674">
        <w:rPr>
          <w:lang w:val="fr-FR"/>
        </w:rPr>
        <w:tab/>
      </w:r>
      <w:r w:rsidR="00E925EB">
        <w:rPr>
          <w:lang w:val="fr-FR"/>
        </w:rPr>
        <w:t>MF1, MF2, MF3</w:t>
      </w:r>
    </w:p>
    <w:p w:rsidR="002D24BD" w:rsidRPr="002D24BD" w:rsidRDefault="002D24BD" w:rsidP="00317CCF">
      <w:pPr>
        <w:pStyle w:val="Paragraphedeliste"/>
        <w:keepNext/>
        <w:numPr>
          <w:ilvl w:val="0"/>
          <w:numId w:val="1"/>
        </w:numPr>
        <w:ind w:left="284" w:hanging="284"/>
        <w:rPr>
          <w:lang w:val="fr-FR"/>
        </w:rPr>
      </w:pPr>
      <w:r>
        <w:rPr>
          <w:lang w:val="fr-FR"/>
        </w:rPr>
        <w:t>3 colonnes pour le FC</w:t>
      </w:r>
      <w:r w:rsidR="00E925EB">
        <w:rPr>
          <w:lang w:val="fr-FR"/>
        </w:rPr>
        <w:t xml:space="preserve"> : </w:t>
      </w:r>
      <w:r w:rsidR="00334674">
        <w:rPr>
          <w:lang w:val="fr-FR"/>
        </w:rPr>
        <w:tab/>
      </w:r>
      <w:r w:rsidR="00334674">
        <w:rPr>
          <w:lang w:val="fr-FR"/>
        </w:rPr>
        <w:tab/>
      </w:r>
      <w:r w:rsidR="00E925EB">
        <w:rPr>
          <w:lang w:val="fr-FR"/>
        </w:rPr>
        <w:t>FC1, FC2, FC3</w:t>
      </w:r>
    </w:p>
    <w:p w:rsidR="002D24BD" w:rsidRDefault="002D24BD" w:rsidP="002D24BD">
      <w:pPr>
        <w:ind w:firstLine="567"/>
        <w:rPr>
          <w:lang w:val="fr-FR"/>
        </w:rPr>
      </w:pPr>
    </w:p>
    <w:p w:rsidR="00334674" w:rsidRDefault="00334674" w:rsidP="002D24BD">
      <w:pPr>
        <w:ind w:firstLine="567"/>
        <w:rPr>
          <w:lang w:val="fr-FR"/>
        </w:rPr>
      </w:pPr>
      <w:r w:rsidRPr="00334674">
        <w:rPr>
          <w:lang w:val="fr-FR"/>
        </w:rPr>
        <w:t>Les lignes quant à elles répertorient les diverses formes évolutives qu'un mot donné a connu durant ces périodes : une ligne est une étymologie.</w:t>
      </w:r>
    </w:p>
    <w:p w:rsidR="00334674" w:rsidRDefault="00334674" w:rsidP="002D24BD">
      <w:pPr>
        <w:ind w:firstLine="567"/>
        <w:rPr>
          <w:lang w:val="fr-FR"/>
        </w:rPr>
      </w:pPr>
    </w:p>
    <w:p w:rsidR="00725F2A" w:rsidRDefault="00334674" w:rsidP="002D24BD">
      <w:pPr>
        <w:ind w:firstLine="567"/>
        <w:rPr>
          <w:lang w:val="fr-FR"/>
        </w:rPr>
      </w:pPr>
      <w:r w:rsidRPr="00334674">
        <w:rPr>
          <w:lang w:val="fr-FR"/>
        </w:rPr>
        <w:t>L'i</w:t>
      </w:r>
      <w:r>
        <w:rPr>
          <w:lang w:val="fr-FR"/>
        </w:rPr>
        <w:t>ndex renvoie</w:t>
      </w:r>
      <w:r w:rsidRPr="00334674">
        <w:rPr>
          <w:lang w:val="fr-FR"/>
        </w:rPr>
        <w:t xml:space="preserve"> à la Partie 3 de la GGHF au moyen des numéros de paragraphes de ladite partie. Ceux-ci </w:t>
      </w:r>
      <w:r w:rsidR="00725F2A">
        <w:rPr>
          <w:lang w:val="fr-FR"/>
        </w:rPr>
        <w:t>apparai</w:t>
      </w:r>
      <w:r>
        <w:rPr>
          <w:lang w:val="fr-FR"/>
        </w:rPr>
        <w:t>ssent dans la colonne "renvois"</w:t>
      </w:r>
      <w:r w:rsidR="00725F2A">
        <w:rPr>
          <w:lang w:val="fr-FR"/>
        </w:rPr>
        <w:t xml:space="preserve"> placée en lieu central dans le tableau entre les étymons et l'AF. Le renvoi aux remarques des paragraphes se fait par leur numéro, séparé du paragraphe par un point : 324.6 par exemple renvoie à la remarque 6 du paragraphe 324.</w:t>
      </w:r>
    </w:p>
    <w:p w:rsidR="00725F2A" w:rsidRDefault="00725F2A" w:rsidP="002D24BD">
      <w:pPr>
        <w:ind w:firstLine="567"/>
        <w:rPr>
          <w:lang w:val="fr-FR"/>
        </w:rPr>
      </w:pPr>
    </w:p>
    <w:tbl>
      <w:tblPr>
        <w:tblW w:w="9081" w:type="dxa"/>
        <w:tblInd w:w="70" w:type="dxa"/>
        <w:tblCellMar>
          <w:left w:w="70" w:type="dxa"/>
          <w:right w:w="70" w:type="dxa"/>
        </w:tblCellMar>
        <w:tblLook w:val="04A0" w:firstRow="1" w:lastRow="0" w:firstColumn="1" w:lastColumn="0" w:noHBand="0" w:noVBand="1"/>
      </w:tblPr>
      <w:tblGrid>
        <w:gridCol w:w="1096"/>
        <w:gridCol w:w="976"/>
        <w:gridCol w:w="1047"/>
        <w:gridCol w:w="1005"/>
        <w:gridCol w:w="907"/>
        <w:gridCol w:w="798"/>
        <w:gridCol w:w="763"/>
        <w:gridCol w:w="796"/>
        <w:gridCol w:w="952"/>
        <w:gridCol w:w="741"/>
      </w:tblGrid>
      <w:tr w:rsidR="00725F2A" w:rsidRPr="00E925EB" w:rsidTr="00725F2A">
        <w:trPr>
          <w:trHeight w:val="255"/>
        </w:trPr>
        <w:tc>
          <w:tcPr>
            <w:tcW w:w="1096" w:type="dxa"/>
            <w:tcBorders>
              <w:top w:val="nil"/>
              <w:left w:val="nil"/>
              <w:bottom w:val="single" w:sz="4" w:space="0" w:color="auto"/>
              <w:right w:val="nil"/>
            </w:tcBorders>
          </w:tcPr>
          <w:p w:rsidR="00725F2A" w:rsidRPr="00E925EB" w:rsidRDefault="00725F2A" w:rsidP="00040861">
            <w:pPr>
              <w:widowControl/>
              <w:jc w:val="left"/>
              <w:rPr>
                <w:rFonts w:ascii="Arial" w:hAnsi="Arial" w:cs="Arial"/>
                <w:snapToGrid/>
                <w:color w:val="000000"/>
                <w:sz w:val="20"/>
                <w:lang w:val="fr-FR"/>
              </w:rPr>
            </w:pPr>
            <w:r w:rsidRPr="00E925EB">
              <w:rPr>
                <w:rFonts w:ascii="Arial" w:hAnsi="Arial" w:cs="Arial"/>
                <w:snapToGrid/>
                <w:color w:val="000000"/>
                <w:sz w:val="20"/>
                <w:lang w:val="fr-FR"/>
              </w:rPr>
              <w:t>étymon 1</w:t>
            </w:r>
          </w:p>
        </w:tc>
        <w:tc>
          <w:tcPr>
            <w:tcW w:w="976" w:type="dxa"/>
            <w:tcBorders>
              <w:top w:val="nil"/>
              <w:left w:val="nil"/>
              <w:bottom w:val="single" w:sz="4" w:space="0" w:color="auto"/>
              <w:right w:val="nil"/>
            </w:tcBorders>
            <w:shd w:val="clear" w:color="auto" w:fill="auto"/>
            <w:noWrap/>
          </w:tcPr>
          <w:p w:rsidR="00725F2A" w:rsidRDefault="00725F2A" w:rsidP="00040861">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w:t>
            </w:r>
            <w:r>
              <w:rPr>
                <w:rFonts w:ascii="Arial" w:hAnsi="Arial" w:cs="Arial"/>
                <w:snapToGrid/>
                <w:color w:val="000000"/>
                <w:sz w:val="20"/>
                <w:lang w:val="fr-FR"/>
              </w:rPr>
              <w:t>2</w:t>
            </w:r>
          </w:p>
        </w:tc>
        <w:tc>
          <w:tcPr>
            <w:tcW w:w="1047" w:type="dxa"/>
            <w:tcBorders>
              <w:top w:val="nil"/>
              <w:left w:val="nil"/>
              <w:bottom w:val="single" w:sz="4" w:space="0" w:color="auto"/>
              <w:right w:val="nil"/>
            </w:tcBorders>
          </w:tcPr>
          <w:p w:rsidR="00725F2A" w:rsidRDefault="00725F2A" w:rsidP="00040861">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w:t>
            </w:r>
            <w:r>
              <w:rPr>
                <w:rFonts w:ascii="Arial" w:hAnsi="Arial" w:cs="Arial"/>
                <w:snapToGrid/>
                <w:color w:val="000000"/>
                <w:sz w:val="20"/>
                <w:lang w:val="fr-FR"/>
              </w:rPr>
              <w:t>3</w:t>
            </w:r>
          </w:p>
        </w:tc>
        <w:tc>
          <w:tcPr>
            <w:tcW w:w="1005" w:type="dxa"/>
            <w:tcBorders>
              <w:top w:val="nil"/>
              <w:left w:val="nil"/>
              <w:bottom w:val="single" w:sz="4" w:space="0" w:color="auto"/>
              <w:right w:val="nil"/>
            </w:tcBorders>
          </w:tcPr>
          <w:p w:rsidR="00725F2A" w:rsidRDefault="00725F2A" w:rsidP="00040861">
            <w:pPr>
              <w:widowControl/>
              <w:jc w:val="left"/>
              <w:rPr>
                <w:rFonts w:ascii="Arial" w:hAnsi="Arial" w:cs="Arial"/>
                <w:snapToGrid/>
                <w:color w:val="000000"/>
                <w:sz w:val="20"/>
                <w:lang w:val="fr-FR"/>
              </w:rPr>
            </w:pPr>
            <w:r>
              <w:rPr>
                <w:rFonts w:ascii="Arial" w:hAnsi="Arial" w:cs="Arial"/>
                <w:snapToGrid/>
                <w:color w:val="000000"/>
                <w:sz w:val="20"/>
                <w:lang w:val="fr-FR"/>
              </w:rPr>
              <w:t>renvoi</w:t>
            </w:r>
            <w:r w:rsidR="00BF6918">
              <w:rPr>
                <w:rFonts w:ascii="Arial" w:hAnsi="Arial" w:cs="Arial"/>
                <w:snapToGrid/>
                <w:color w:val="000000"/>
                <w:sz w:val="20"/>
                <w:lang w:val="fr-FR"/>
              </w:rPr>
              <w:t>s</w:t>
            </w:r>
          </w:p>
        </w:tc>
        <w:tc>
          <w:tcPr>
            <w:tcW w:w="907" w:type="dxa"/>
            <w:tcBorders>
              <w:top w:val="nil"/>
              <w:left w:val="nil"/>
              <w:bottom w:val="single" w:sz="4" w:space="0" w:color="auto"/>
              <w:right w:val="nil"/>
            </w:tcBorders>
          </w:tcPr>
          <w:p w:rsidR="00725F2A" w:rsidRPr="00E925EB" w:rsidRDefault="00725F2A" w:rsidP="00040861">
            <w:pPr>
              <w:widowControl/>
              <w:jc w:val="left"/>
              <w:rPr>
                <w:rFonts w:ascii="Arial" w:hAnsi="Arial" w:cs="Arial"/>
                <w:snapToGrid/>
                <w:color w:val="000000"/>
                <w:sz w:val="20"/>
                <w:lang w:val="fr-FR"/>
              </w:rPr>
            </w:pPr>
            <w:r>
              <w:rPr>
                <w:rFonts w:ascii="Arial" w:hAnsi="Arial" w:cs="Arial"/>
                <w:snapToGrid/>
                <w:color w:val="000000"/>
                <w:sz w:val="20"/>
                <w:lang w:val="fr-FR"/>
              </w:rPr>
              <w:t>AF1</w:t>
            </w:r>
          </w:p>
        </w:tc>
        <w:tc>
          <w:tcPr>
            <w:tcW w:w="798" w:type="dxa"/>
            <w:tcBorders>
              <w:top w:val="nil"/>
              <w:left w:val="nil"/>
              <w:bottom w:val="single" w:sz="4" w:space="0" w:color="auto"/>
              <w:right w:val="nil"/>
            </w:tcBorders>
            <w:shd w:val="clear" w:color="auto" w:fill="auto"/>
            <w:noWrap/>
            <w:hideMark/>
          </w:tcPr>
          <w:p w:rsidR="00725F2A" w:rsidRPr="00E925EB" w:rsidRDefault="00725F2A" w:rsidP="00040861">
            <w:pPr>
              <w:widowControl/>
              <w:jc w:val="left"/>
              <w:rPr>
                <w:rFonts w:ascii="Arial" w:hAnsi="Arial" w:cs="Arial"/>
                <w:snapToGrid/>
                <w:color w:val="000000"/>
                <w:sz w:val="20"/>
                <w:lang w:val="fr-FR"/>
              </w:rPr>
            </w:pPr>
            <w:r>
              <w:rPr>
                <w:rFonts w:ascii="Arial" w:hAnsi="Arial" w:cs="Arial"/>
                <w:snapToGrid/>
                <w:color w:val="000000"/>
                <w:sz w:val="20"/>
                <w:lang w:val="fr-FR"/>
              </w:rPr>
              <w:t>AF2</w:t>
            </w:r>
          </w:p>
        </w:tc>
        <w:tc>
          <w:tcPr>
            <w:tcW w:w="763" w:type="dxa"/>
            <w:tcBorders>
              <w:top w:val="nil"/>
              <w:left w:val="nil"/>
              <w:bottom w:val="single" w:sz="4" w:space="0" w:color="auto"/>
              <w:right w:val="nil"/>
            </w:tcBorders>
          </w:tcPr>
          <w:p w:rsidR="00725F2A" w:rsidRDefault="00725F2A" w:rsidP="00040861">
            <w:pPr>
              <w:widowControl/>
              <w:jc w:val="left"/>
              <w:rPr>
                <w:rFonts w:ascii="Arial" w:hAnsi="Arial" w:cs="Arial"/>
                <w:snapToGrid/>
                <w:color w:val="000000"/>
                <w:sz w:val="20"/>
                <w:lang w:val="fr-FR"/>
              </w:rPr>
            </w:pPr>
            <w:r>
              <w:rPr>
                <w:rFonts w:ascii="Arial" w:hAnsi="Arial" w:cs="Arial"/>
                <w:snapToGrid/>
                <w:color w:val="000000"/>
                <w:sz w:val="20"/>
                <w:lang w:val="fr-FR"/>
              </w:rPr>
              <w:t>MF1</w:t>
            </w:r>
          </w:p>
        </w:tc>
        <w:tc>
          <w:tcPr>
            <w:tcW w:w="796" w:type="dxa"/>
            <w:tcBorders>
              <w:top w:val="nil"/>
              <w:left w:val="nil"/>
              <w:bottom w:val="single" w:sz="4" w:space="0" w:color="auto"/>
              <w:right w:val="nil"/>
            </w:tcBorders>
          </w:tcPr>
          <w:p w:rsidR="00725F2A" w:rsidRPr="00E925EB" w:rsidRDefault="00725F2A" w:rsidP="00040861">
            <w:pPr>
              <w:widowControl/>
              <w:jc w:val="left"/>
              <w:rPr>
                <w:rFonts w:ascii="Arial" w:hAnsi="Arial" w:cs="Arial"/>
                <w:snapToGrid/>
                <w:color w:val="000000"/>
                <w:sz w:val="20"/>
                <w:lang w:val="fr-FR"/>
              </w:rPr>
            </w:pPr>
            <w:r>
              <w:rPr>
                <w:rFonts w:ascii="Arial" w:hAnsi="Arial" w:cs="Arial"/>
                <w:snapToGrid/>
                <w:color w:val="000000"/>
                <w:sz w:val="20"/>
                <w:lang w:val="fr-FR"/>
              </w:rPr>
              <w:t>MF2</w:t>
            </w:r>
          </w:p>
        </w:tc>
        <w:tc>
          <w:tcPr>
            <w:tcW w:w="952" w:type="dxa"/>
            <w:tcBorders>
              <w:top w:val="nil"/>
              <w:left w:val="nil"/>
              <w:bottom w:val="single" w:sz="4" w:space="0" w:color="auto"/>
              <w:right w:val="nil"/>
            </w:tcBorders>
          </w:tcPr>
          <w:p w:rsidR="00725F2A" w:rsidRPr="00E925EB" w:rsidRDefault="00725F2A" w:rsidP="00040861">
            <w:pPr>
              <w:widowControl/>
              <w:jc w:val="left"/>
              <w:rPr>
                <w:rFonts w:ascii="Arial" w:hAnsi="Arial" w:cs="Arial"/>
                <w:snapToGrid/>
                <w:color w:val="000000"/>
                <w:sz w:val="20"/>
                <w:lang w:val="fr-FR"/>
              </w:rPr>
            </w:pPr>
            <w:r>
              <w:rPr>
                <w:rFonts w:ascii="Arial" w:hAnsi="Arial" w:cs="Arial"/>
                <w:snapToGrid/>
                <w:color w:val="000000"/>
                <w:sz w:val="20"/>
                <w:lang w:val="fr-FR"/>
              </w:rPr>
              <w:t>FC1</w:t>
            </w:r>
          </w:p>
        </w:tc>
        <w:tc>
          <w:tcPr>
            <w:tcW w:w="741" w:type="dxa"/>
            <w:tcBorders>
              <w:top w:val="nil"/>
              <w:left w:val="nil"/>
              <w:bottom w:val="single" w:sz="4" w:space="0" w:color="auto"/>
              <w:right w:val="nil"/>
            </w:tcBorders>
            <w:shd w:val="clear" w:color="auto" w:fill="auto"/>
            <w:noWrap/>
            <w:hideMark/>
          </w:tcPr>
          <w:p w:rsidR="00725F2A" w:rsidRPr="00E925EB" w:rsidRDefault="00725F2A" w:rsidP="00040861">
            <w:pPr>
              <w:widowControl/>
              <w:jc w:val="left"/>
              <w:rPr>
                <w:rFonts w:ascii="Arial" w:hAnsi="Arial" w:cs="Arial"/>
                <w:snapToGrid/>
                <w:color w:val="000000"/>
                <w:sz w:val="20"/>
                <w:lang w:val="fr-FR"/>
              </w:rPr>
            </w:pPr>
            <w:r>
              <w:rPr>
                <w:rFonts w:ascii="Arial" w:hAnsi="Arial" w:cs="Arial"/>
                <w:snapToGrid/>
                <w:color w:val="000000"/>
                <w:sz w:val="20"/>
                <w:lang w:val="fr-FR"/>
              </w:rPr>
              <w:t>FC2</w:t>
            </w:r>
          </w:p>
        </w:tc>
      </w:tr>
      <w:tr w:rsidR="00725F2A" w:rsidTr="00725F2A">
        <w:trPr>
          <w:trHeight w:val="255"/>
        </w:trPr>
        <w:tc>
          <w:tcPr>
            <w:tcW w:w="1096" w:type="dxa"/>
            <w:tcBorders>
              <w:left w:val="nil"/>
              <w:right w:val="nil"/>
            </w:tcBorders>
          </w:tcPr>
          <w:p w:rsidR="00725F2A" w:rsidRPr="00E9705D" w:rsidRDefault="00725F2A" w:rsidP="00040861">
            <w:pPr>
              <w:widowControl/>
              <w:jc w:val="left"/>
              <w:rPr>
                <w:rFonts w:ascii="Arial" w:hAnsi="Arial" w:cs="Arial"/>
                <w:snapToGrid/>
                <w:color w:val="000000"/>
                <w:sz w:val="20"/>
                <w:lang w:val="fr-FR"/>
              </w:rPr>
            </w:pPr>
            <w:proofErr w:type="spellStart"/>
            <w:r>
              <w:rPr>
                <w:rFonts w:ascii="Arial" w:hAnsi="Arial" w:cs="Arial"/>
                <w:color w:val="000000"/>
                <w:sz w:val="20"/>
              </w:rPr>
              <w:t>cœmēt</w:t>
            </w:r>
            <w:r>
              <w:rPr>
                <w:rFonts w:ascii="Arial" w:hAnsi="Arial" w:cs="Arial"/>
                <w:color w:val="000000"/>
                <w:sz w:val="20"/>
                <w:u w:val="single"/>
              </w:rPr>
              <w:t>ē</w:t>
            </w:r>
            <w:r>
              <w:rPr>
                <w:rFonts w:ascii="Arial" w:hAnsi="Arial" w:cs="Arial"/>
                <w:color w:val="000000"/>
                <w:sz w:val="20"/>
              </w:rPr>
              <w:t>riu</w:t>
            </w:r>
            <w:proofErr w:type="spellEnd"/>
          </w:p>
        </w:tc>
        <w:tc>
          <w:tcPr>
            <w:tcW w:w="976" w:type="dxa"/>
            <w:tcBorders>
              <w:left w:val="nil"/>
              <w:right w:val="nil"/>
            </w:tcBorders>
            <w:shd w:val="clear" w:color="auto" w:fill="auto"/>
            <w:noWrap/>
          </w:tcPr>
          <w:p w:rsidR="00725F2A" w:rsidRPr="00E9705D" w:rsidRDefault="00725F2A" w:rsidP="00040861">
            <w:pPr>
              <w:widowControl/>
              <w:jc w:val="left"/>
              <w:rPr>
                <w:rFonts w:ascii="Arial" w:hAnsi="Arial" w:cs="Arial"/>
                <w:snapToGrid/>
                <w:color w:val="000000"/>
                <w:sz w:val="20"/>
                <w:lang w:val="fr-FR"/>
              </w:rPr>
            </w:pPr>
            <w:proofErr w:type="spellStart"/>
            <w:r>
              <w:rPr>
                <w:rFonts w:ascii="Arial" w:hAnsi="Arial" w:cs="Arial"/>
                <w:color w:val="000000"/>
                <w:sz w:val="20"/>
              </w:rPr>
              <w:t>cīmīt</w:t>
            </w:r>
            <w:r>
              <w:rPr>
                <w:rFonts w:ascii="Arial" w:hAnsi="Arial" w:cs="Arial"/>
                <w:color w:val="000000"/>
                <w:sz w:val="20"/>
                <w:u w:val="single"/>
              </w:rPr>
              <w:t>ē</w:t>
            </w:r>
            <w:r>
              <w:rPr>
                <w:rFonts w:ascii="Arial" w:hAnsi="Arial" w:cs="Arial"/>
                <w:color w:val="000000"/>
                <w:sz w:val="20"/>
              </w:rPr>
              <w:t>riu</w:t>
            </w:r>
            <w:proofErr w:type="spellEnd"/>
          </w:p>
        </w:tc>
        <w:tc>
          <w:tcPr>
            <w:tcW w:w="1047" w:type="dxa"/>
            <w:tcBorders>
              <w:left w:val="nil"/>
              <w:right w:val="nil"/>
            </w:tcBorders>
          </w:tcPr>
          <w:p w:rsidR="00725F2A" w:rsidRPr="00E9705D" w:rsidRDefault="00725F2A" w:rsidP="00040861">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cīmīt</w:t>
            </w:r>
            <w:r>
              <w:rPr>
                <w:rFonts w:ascii="Arial" w:hAnsi="Arial" w:cs="Arial"/>
                <w:color w:val="000000"/>
                <w:sz w:val="20"/>
                <w:u w:val="single"/>
              </w:rPr>
              <w:t>e</w:t>
            </w:r>
            <w:r>
              <w:rPr>
                <w:rFonts w:ascii="Arial" w:hAnsi="Arial" w:cs="Arial"/>
                <w:color w:val="000000"/>
                <w:sz w:val="20"/>
              </w:rPr>
              <w:t>riu</w:t>
            </w:r>
            <w:proofErr w:type="spellEnd"/>
          </w:p>
        </w:tc>
        <w:tc>
          <w:tcPr>
            <w:tcW w:w="1005" w:type="dxa"/>
            <w:tcBorders>
              <w:left w:val="nil"/>
              <w:right w:val="nil"/>
            </w:tcBorders>
          </w:tcPr>
          <w:p w:rsidR="00725F2A" w:rsidRPr="00725F2A" w:rsidRDefault="00725F2A" w:rsidP="00040861">
            <w:pPr>
              <w:widowControl/>
              <w:jc w:val="left"/>
              <w:rPr>
                <w:rFonts w:ascii="Arial" w:hAnsi="Arial" w:cs="Arial"/>
                <w:snapToGrid/>
                <w:color w:val="000000"/>
                <w:sz w:val="20"/>
                <w:lang w:val="fr-FR"/>
              </w:rPr>
            </w:pPr>
            <w:r>
              <w:rPr>
                <w:rFonts w:ascii="Arial" w:hAnsi="Arial" w:cs="Arial"/>
                <w:color w:val="000000"/>
                <w:sz w:val="20"/>
              </w:rPr>
              <w:t>179.1, 288.1</w:t>
            </w:r>
          </w:p>
        </w:tc>
        <w:tc>
          <w:tcPr>
            <w:tcW w:w="907" w:type="dxa"/>
            <w:tcBorders>
              <w:left w:val="nil"/>
              <w:right w:val="nil"/>
            </w:tcBorders>
          </w:tcPr>
          <w:p w:rsidR="00725F2A" w:rsidRPr="00E9705D" w:rsidRDefault="00725F2A" w:rsidP="00040861">
            <w:pPr>
              <w:widowControl/>
              <w:jc w:val="left"/>
              <w:rPr>
                <w:rFonts w:ascii="Arial" w:hAnsi="Arial" w:cs="Arial"/>
                <w:snapToGrid/>
                <w:color w:val="000000"/>
                <w:sz w:val="20"/>
                <w:lang w:val="fr-FR"/>
              </w:rPr>
            </w:pPr>
            <w:proofErr w:type="spellStart"/>
            <w:r>
              <w:rPr>
                <w:rFonts w:ascii="Arial" w:hAnsi="Arial" w:cs="Arial"/>
                <w:color w:val="000000"/>
                <w:sz w:val="20"/>
              </w:rPr>
              <w:t>cemetire</w:t>
            </w:r>
            <w:proofErr w:type="spellEnd"/>
          </w:p>
        </w:tc>
        <w:tc>
          <w:tcPr>
            <w:tcW w:w="798" w:type="dxa"/>
            <w:tcBorders>
              <w:left w:val="nil"/>
              <w:right w:val="nil"/>
            </w:tcBorders>
            <w:shd w:val="clear" w:color="auto" w:fill="auto"/>
            <w:noWrap/>
          </w:tcPr>
          <w:p w:rsidR="00725F2A" w:rsidRPr="00E9705D" w:rsidRDefault="00725F2A" w:rsidP="00040861">
            <w:pPr>
              <w:widowControl/>
              <w:jc w:val="left"/>
              <w:rPr>
                <w:rFonts w:ascii="Arial" w:hAnsi="Arial" w:cs="Arial"/>
                <w:snapToGrid/>
                <w:color w:val="000000"/>
                <w:sz w:val="20"/>
                <w:lang w:val="fr-FR"/>
              </w:rPr>
            </w:pPr>
            <w:proofErr w:type="spellStart"/>
            <w:r>
              <w:rPr>
                <w:rFonts w:ascii="Arial" w:hAnsi="Arial" w:cs="Arial"/>
                <w:color w:val="000000"/>
                <w:sz w:val="20"/>
              </w:rPr>
              <w:t>cimitire</w:t>
            </w:r>
            <w:proofErr w:type="spellEnd"/>
          </w:p>
        </w:tc>
        <w:tc>
          <w:tcPr>
            <w:tcW w:w="763" w:type="dxa"/>
            <w:tcBorders>
              <w:left w:val="nil"/>
              <w:right w:val="nil"/>
            </w:tcBorders>
          </w:tcPr>
          <w:p w:rsidR="00725F2A" w:rsidRPr="00E925EB" w:rsidRDefault="00725F2A" w:rsidP="00040861">
            <w:pPr>
              <w:widowControl/>
              <w:jc w:val="left"/>
              <w:rPr>
                <w:rFonts w:ascii="Arial" w:hAnsi="Arial" w:cs="Arial"/>
                <w:snapToGrid/>
                <w:color w:val="000000"/>
                <w:sz w:val="20"/>
                <w:lang w:val="fr-FR"/>
              </w:rPr>
            </w:pPr>
          </w:p>
        </w:tc>
        <w:tc>
          <w:tcPr>
            <w:tcW w:w="796" w:type="dxa"/>
            <w:tcBorders>
              <w:left w:val="nil"/>
              <w:right w:val="nil"/>
            </w:tcBorders>
          </w:tcPr>
          <w:p w:rsidR="00725F2A" w:rsidRPr="00E925EB" w:rsidRDefault="00725F2A" w:rsidP="00040861">
            <w:pPr>
              <w:widowControl/>
              <w:jc w:val="left"/>
              <w:rPr>
                <w:rFonts w:ascii="Arial" w:hAnsi="Arial" w:cs="Arial"/>
                <w:snapToGrid/>
                <w:color w:val="000000"/>
                <w:sz w:val="20"/>
                <w:lang w:val="fr-FR"/>
              </w:rPr>
            </w:pPr>
          </w:p>
        </w:tc>
        <w:tc>
          <w:tcPr>
            <w:tcW w:w="952" w:type="dxa"/>
            <w:tcBorders>
              <w:left w:val="nil"/>
              <w:right w:val="nil"/>
            </w:tcBorders>
          </w:tcPr>
          <w:p w:rsidR="00725F2A" w:rsidRPr="00040861" w:rsidRDefault="00725F2A" w:rsidP="00040861">
            <w:pPr>
              <w:widowControl/>
              <w:jc w:val="left"/>
              <w:rPr>
                <w:rFonts w:ascii="Arial" w:hAnsi="Arial" w:cs="Arial"/>
                <w:snapToGrid/>
                <w:color w:val="000000"/>
                <w:sz w:val="20"/>
                <w:lang w:val="fr-FR"/>
              </w:rPr>
            </w:pPr>
            <w:proofErr w:type="spellStart"/>
            <w:r>
              <w:rPr>
                <w:rFonts w:ascii="Arial" w:hAnsi="Arial" w:cs="Arial"/>
                <w:color w:val="000000"/>
                <w:sz w:val="20"/>
              </w:rPr>
              <w:t>cimetière</w:t>
            </w:r>
            <w:proofErr w:type="spellEnd"/>
          </w:p>
        </w:tc>
        <w:tc>
          <w:tcPr>
            <w:tcW w:w="741" w:type="dxa"/>
            <w:tcBorders>
              <w:left w:val="nil"/>
              <w:right w:val="nil"/>
            </w:tcBorders>
            <w:shd w:val="clear" w:color="auto" w:fill="auto"/>
            <w:noWrap/>
          </w:tcPr>
          <w:p w:rsidR="00725F2A" w:rsidRPr="00E9705D" w:rsidRDefault="00725F2A" w:rsidP="00040861">
            <w:pPr>
              <w:widowControl/>
              <w:jc w:val="left"/>
              <w:rPr>
                <w:rFonts w:ascii="Arial" w:hAnsi="Arial" w:cs="Arial"/>
                <w:color w:val="000000"/>
                <w:sz w:val="20"/>
                <w:lang w:val="fr-FR"/>
              </w:rPr>
            </w:pPr>
          </w:p>
        </w:tc>
      </w:tr>
      <w:tr w:rsidR="00725F2A" w:rsidRPr="00135882" w:rsidTr="00725F2A">
        <w:trPr>
          <w:trHeight w:val="255"/>
        </w:trPr>
        <w:tc>
          <w:tcPr>
            <w:tcW w:w="1096" w:type="dxa"/>
            <w:tcBorders>
              <w:left w:val="nil"/>
              <w:right w:val="nil"/>
            </w:tcBorders>
          </w:tcPr>
          <w:p w:rsidR="00725F2A" w:rsidRPr="00040861" w:rsidRDefault="00725F2A" w:rsidP="00040861">
            <w:pPr>
              <w:widowControl/>
              <w:jc w:val="left"/>
              <w:rPr>
                <w:rFonts w:ascii="Arial" w:hAnsi="Arial" w:cs="Arial"/>
                <w:snapToGrid/>
                <w:color w:val="000000"/>
                <w:sz w:val="20"/>
                <w:lang w:val="fr-FR"/>
              </w:rPr>
            </w:pPr>
            <w:proofErr w:type="spellStart"/>
            <w:r>
              <w:rPr>
                <w:rFonts w:ascii="Arial" w:hAnsi="Arial" w:cs="Arial"/>
                <w:color w:val="000000"/>
                <w:sz w:val="20"/>
              </w:rPr>
              <w:t>c</w:t>
            </w:r>
            <w:r>
              <w:rPr>
                <w:rFonts w:ascii="Arial" w:hAnsi="Arial" w:cs="Arial"/>
                <w:color w:val="000000"/>
                <w:sz w:val="20"/>
                <w:u w:val="single"/>
              </w:rPr>
              <w:t>o</w:t>
            </w:r>
            <w:r>
              <w:rPr>
                <w:rFonts w:ascii="Arial" w:hAnsi="Arial" w:cs="Arial"/>
                <w:color w:val="000000"/>
                <w:sz w:val="20"/>
              </w:rPr>
              <w:t>quīna</w:t>
            </w:r>
            <w:proofErr w:type="spellEnd"/>
          </w:p>
        </w:tc>
        <w:tc>
          <w:tcPr>
            <w:tcW w:w="976" w:type="dxa"/>
            <w:tcBorders>
              <w:left w:val="nil"/>
              <w:right w:val="nil"/>
            </w:tcBorders>
            <w:shd w:val="clear" w:color="auto" w:fill="auto"/>
            <w:noWrap/>
          </w:tcPr>
          <w:p w:rsidR="00725F2A" w:rsidRPr="00135882" w:rsidRDefault="00725F2A" w:rsidP="00040861">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coc</w:t>
            </w:r>
            <w:r>
              <w:rPr>
                <w:rFonts w:ascii="Arial" w:hAnsi="Arial" w:cs="Arial"/>
                <w:color w:val="000000"/>
                <w:sz w:val="20"/>
                <w:u w:val="single"/>
              </w:rPr>
              <w:t>ī</w:t>
            </w:r>
            <w:r>
              <w:rPr>
                <w:rFonts w:ascii="Arial" w:hAnsi="Arial" w:cs="Arial"/>
                <w:color w:val="000000"/>
                <w:sz w:val="20"/>
              </w:rPr>
              <w:t>na</w:t>
            </w:r>
            <w:proofErr w:type="spellEnd"/>
          </w:p>
        </w:tc>
        <w:tc>
          <w:tcPr>
            <w:tcW w:w="1047" w:type="dxa"/>
            <w:tcBorders>
              <w:left w:val="nil"/>
              <w:right w:val="nil"/>
            </w:tcBorders>
          </w:tcPr>
          <w:p w:rsidR="00725F2A" w:rsidRPr="00135882" w:rsidRDefault="00725F2A" w:rsidP="00040861">
            <w:pPr>
              <w:widowControl/>
              <w:jc w:val="left"/>
              <w:rPr>
                <w:rFonts w:ascii="Arial" w:hAnsi="Arial" w:cs="Arial"/>
                <w:snapToGrid/>
                <w:color w:val="000000"/>
                <w:sz w:val="20"/>
                <w:lang w:val="fr-FR"/>
              </w:rPr>
            </w:pPr>
          </w:p>
        </w:tc>
        <w:tc>
          <w:tcPr>
            <w:tcW w:w="1005" w:type="dxa"/>
            <w:tcBorders>
              <w:left w:val="nil"/>
              <w:right w:val="nil"/>
            </w:tcBorders>
          </w:tcPr>
          <w:p w:rsidR="00725F2A" w:rsidRPr="00725F2A" w:rsidRDefault="00725F2A" w:rsidP="00040861">
            <w:pPr>
              <w:widowControl/>
              <w:jc w:val="left"/>
              <w:rPr>
                <w:rFonts w:ascii="Arial" w:hAnsi="Arial" w:cs="Arial"/>
                <w:snapToGrid/>
                <w:color w:val="000000"/>
                <w:sz w:val="20"/>
                <w:lang w:val="fr-FR"/>
              </w:rPr>
            </w:pPr>
            <w:r>
              <w:rPr>
                <w:rFonts w:ascii="Arial" w:hAnsi="Arial" w:cs="Arial"/>
                <w:color w:val="000000"/>
                <w:sz w:val="20"/>
              </w:rPr>
              <w:t>97, 139, 324.6, 388</w:t>
            </w:r>
          </w:p>
        </w:tc>
        <w:tc>
          <w:tcPr>
            <w:tcW w:w="907" w:type="dxa"/>
            <w:tcBorders>
              <w:left w:val="nil"/>
              <w:right w:val="nil"/>
            </w:tcBorders>
          </w:tcPr>
          <w:p w:rsidR="00725F2A" w:rsidRPr="00135882" w:rsidRDefault="00725F2A" w:rsidP="00040861">
            <w:pPr>
              <w:widowControl/>
              <w:jc w:val="left"/>
              <w:rPr>
                <w:rFonts w:ascii="Arial" w:hAnsi="Arial" w:cs="Arial"/>
                <w:snapToGrid/>
                <w:color w:val="000000"/>
                <w:sz w:val="20"/>
                <w:lang w:val="fr-FR"/>
              </w:rPr>
            </w:pPr>
            <w:r>
              <w:rPr>
                <w:rFonts w:ascii="Arial" w:hAnsi="Arial" w:cs="Arial"/>
                <w:color w:val="000000"/>
                <w:sz w:val="20"/>
              </w:rPr>
              <w:t>cuisine</w:t>
            </w:r>
          </w:p>
        </w:tc>
        <w:tc>
          <w:tcPr>
            <w:tcW w:w="798" w:type="dxa"/>
            <w:tcBorders>
              <w:left w:val="nil"/>
              <w:right w:val="nil"/>
            </w:tcBorders>
            <w:shd w:val="clear" w:color="auto" w:fill="auto"/>
            <w:noWrap/>
          </w:tcPr>
          <w:p w:rsidR="00725F2A" w:rsidRPr="00135882" w:rsidRDefault="00725F2A" w:rsidP="00040861">
            <w:pPr>
              <w:widowControl/>
              <w:jc w:val="left"/>
              <w:rPr>
                <w:rFonts w:ascii="Arial" w:hAnsi="Arial" w:cs="Arial"/>
                <w:snapToGrid/>
                <w:color w:val="000000"/>
                <w:sz w:val="20"/>
                <w:lang w:val="fr-FR"/>
              </w:rPr>
            </w:pPr>
          </w:p>
        </w:tc>
        <w:tc>
          <w:tcPr>
            <w:tcW w:w="763" w:type="dxa"/>
            <w:tcBorders>
              <w:left w:val="nil"/>
              <w:right w:val="nil"/>
            </w:tcBorders>
          </w:tcPr>
          <w:p w:rsidR="00725F2A" w:rsidRPr="00E925EB" w:rsidRDefault="00725F2A" w:rsidP="00040861">
            <w:pPr>
              <w:widowControl/>
              <w:jc w:val="left"/>
              <w:rPr>
                <w:rFonts w:ascii="Arial" w:hAnsi="Arial" w:cs="Arial"/>
                <w:snapToGrid/>
                <w:color w:val="000000"/>
                <w:sz w:val="20"/>
                <w:lang w:val="fr-FR"/>
              </w:rPr>
            </w:pPr>
            <w:r>
              <w:rPr>
                <w:rFonts w:ascii="Arial" w:hAnsi="Arial" w:cs="Arial"/>
                <w:color w:val="000000"/>
                <w:sz w:val="20"/>
              </w:rPr>
              <w:t>cuisine</w:t>
            </w:r>
          </w:p>
        </w:tc>
        <w:tc>
          <w:tcPr>
            <w:tcW w:w="796" w:type="dxa"/>
            <w:tcBorders>
              <w:left w:val="nil"/>
              <w:right w:val="nil"/>
            </w:tcBorders>
          </w:tcPr>
          <w:p w:rsidR="00725F2A" w:rsidRPr="00E925EB" w:rsidRDefault="00725F2A" w:rsidP="00040861">
            <w:pPr>
              <w:widowControl/>
              <w:jc w:val="left"/>
              <w:rPr>
                <w:rFonts w:ascii="Arial" w:hAnsi="Arial" w:cs="Arial"/>
                <w:snapToGrid/>
                <w:color w:val="000000"/>
                <w:sz w:val="20"/>
                <w:lang w:val="fr-FR"/>
              </w:rPr>
            </w:pPr>
            <w:proofErr w:type="spellStart"/>
            <w:r>
              <w:rPr>
                <w:rFonts w:ascii="Arial" w:hAnsi="Arial" w:cs="Arial"/>
                <w:color w:val="000000"/>
                <w:sz w:val="20"/>
              </w:rPr>
              <w:t>cuirene</w:t>
            </w:r>
            <w:proofErr w:type="spellEnd"/>
          </w:p>
        </w:tc>
        <w:tc>
          <w:tcPr>
            <w:tcW w:w="952" w:type="dxa"/>
            <w:tcBorders>
              <w:left w:val="nil"/>
              <w:right w:val="nil"/>
            </w:tcBorders>
          </w:tcPr>
          <w:p w:rsidR="00725F2A" w:rsidRPr="00135882" w:rsidRDefault="00725F2A" w:rsidP="00040861">
            <w:pPr>
              <w:widowControl/>
              <w:jc w:val="left"/>
              <w:rPr>
                <w:rFonts w:ascii="Arial" w:hAnsi="Arial" w:cs="Arial"/>
                <w:snapToGrid/>
                <w:color w:val="000000"/>
                <w:sz w:val="20"/>
                <w:lang w:val="fr-FR"/>
              </w:rPr>
            </w:pPr>
            <w:r>
              <w:rPr>
                <w:rFonts w:ascii="Arial" w:hAnsi="Arial" w:cs="Arial"/>
                <w:color w:val="000000"/>
                <w:sz w:val="20"/>
              </w:rPr>
              <w:t>cuisine</w:t>
            </w:r>
          </w:p>
        </w:tc>
        <w:tc>
          <w:tcPr>
            <w:tcW w:w="741" w:type="dxa"/>
            <w:tcBorders>
              <w:left w:val="nil"/>
              <w:right w:val="nil"/>
            </w:tcBorders>
            <w:shd w:val="clear" w:color="auto" w:fill="auto"/>
            <w:noWrap/>
          </w:tcPr>
          <w:p w:rsidR="00725F2A" w:rsidRPr="00E925EB" w:rsidRDefault="00725F2A" w:rsidP="00040861">
            <w:pPr>
              <w:widowControl/>
              <w:jc w:val="left"/>
              <w:rPr>
                <w:rFonts w:ascii="Arial" w:hAnsi="Arial" w:cs="Arial"/>
                <w:snapToGrid/>
                <w:color w:val="000000"/>
                <w:sz w:val="20"/>
                <w:lang w:val="fr-FR"/>
              </w:rPr>
            </w:pPr>
          </w:p>
        </w:tc>
      </w:tr>
      <w:tr w:rsidR="00725F2A" w:rsidRPr="00135882" w:rsidTr="00725F2A">
        <w:trPr>
          <w:trHeight w:val="255"/>
        </w:trPr>
        <w:tc>
          <w:tcPr>
            <w:tcW w:w="1096" w:type="dxa"/>
            <w:tcBorders>
              <w:left w:val="nil"/>
              <w:right w:val="nil"/>
            </w:tcBorders>
          </w:tcPr>
          <w:p w:rsidR="00725F2A" w:rsidRPr="00040861" w:rsidRDefault="00725F2A" w:rsidP="00040861">
            <w:pPr>
              <w:widowControl/>
              <w:jc w:val="left"/>
              <w:rPr>
                <w:rFonts w:ascii="Arial" w:hAnsi="Arial" w:cs="Arial"/>
                <w:snapToGrid/>
                <w:color w:val="000000"/>
                <w:sz w:val="20"/>
                <w:lang w:val="fr-FR"/>
              </w:rPr>
            </w:pPr>
            <w:proofErr w:type="spellStart"/>
            <w:r>
              <w:rPr>
                <w:rFonts w:ascii="Arial" w:hAnsi="Arial" w:cs="Arial"/>
                <w:color w:val="000000"/>
                <w:sz w:val="20"/>
              </w:rPr>
              <w:t>cr</w:t>
            </w:r>
            <w:r>
              <w:rPr>
                <w:rFonts w:ascii="Arial" w:hAnsi="Arial" w:cs="Arial"/>
                <w:color w:val="000000"/>
                <w:sz w:val="20"/>
                <w:u w:val="single"/>
              </w:rPr>
              <w:t>i</w:t>
            </w:r>
            <w:r>
              <w:rPr>
                <w:rFonts w:ascii="Arial" w:hAnsi="Arial" w:cs="Arial"/>
                <w:color w:val="000000"/>
                <w:sz w:val="20"/>
              </w:rPr>
              <w:t>spu</w:t>
            </w:r>
            <w:proofErr w:type="spellEnd"/>
          </w:p>
        </w:tc>
        <w:tc>
          <w:tcPr>
            <w:tcW w:w="976" w:type="dxa"/>
            <w:tcBorders>
              <w:left w:val="nil"/>
              <w:right w:val="nil"/>
            </w:tcBorders>
            <w:shd w:val="clear" w:color="auto" w:fill="auto"/>
            <w:noWrap/>
          </w:tcPr>
          <w:p w:rsidR="00725F2A" w:rsidRDefault="00725F2A" w:rsidP="00040861">
            <w:pPr>
              <w:widowControl/>
              <w:jc w:val="left"/>
              <w:rPr>
                <w:rFonts w:ascii="Arial" w:hAnsi="Arial" w:cs="Arial"/>
                <w:color w:val="000000"/>
                <w:sz w:val="20"/>
              </w:rPr>
            </w:pPr>
          </w:p>
        </w:tc>
        <w:tc>
          <w:tcPr>
            <w:tcW w:w="1047" w:type="dxa"/>
            <w:tcBorders>
              <w:left w:val="nil"/>
              <w:right w:val="nil"/>
            </w:tcBorders>
          </w:tcPr>
          <w:p w:rsidR="00725F2A" w:rsidRPr="00135882" w:rsidRDefault="00725F2A" w:rsidP="00040861">
            <w:pPr>
              <w:widowControl/>
              <w:jc w:val="left"/>
              <w:rPr>
                <w:rFonts w:ascii="Arial" w:hAnsi="Arial" w:cs="Arial"/>
                <w:snapToGrid/>
                <w:color w:val="000000"/>
                <w:sz w:val="20"/>
                <w:lang w:val="fr-FR"/>
              </w:rPr>
            </w:pPr>
          </w:p>
        </w:tc>
        <w:tc>
          <w:tcPr>
            <w:tcW w:w="1005" w:type="dxa"/>
            <w:tcBorders>
              <w:left w:val="nil"/>
              <w:right w:val="nil"/>
            </w:tcBorders>
          </w:tcPr>
          <w:p w:rsidR="00725F2A" w:rsidRPr="00725F2A" w:rsidRDefault="00725F2A" w:rsidP="00040861">
            <w:pPr>
              <w:widowControl/>
              <w:jc w:val="left"/>
              <w:rPr>
                <w:rFonts w:ascii="Arial" w:hAnsi="Arial" w:cs="Arial"/>
                <w:snapToGrid/>
                <w:color w:val="000000"/>
                <w:sz w:val="20"/>
                <w:lang w:val="fr-FR"/>
              </w:rPr>
            </w:pPr>
            <w:r>
              <w:rPr>
                <w:rFonts w:ascii="Arial" w:hAnsi="Arial" w:cs="Arial"/>
                <w:color w:val="000000"/>
                <w:sz w:val="20"/>
              </w:rPr>
              <w:t>256, 372, 374</w:t>
            </w:r>
          </w:p>
        </w:tc>
        <w:tc>
          <w:tcPr>
            <w:tcW w:w="907" w:type="dxa"/>
            <w:tcBorders>
              <w:left w:val="nil"/>
              <w:right w:val="nil"/>
            </w:tcBorders>
          </w:tcPr>
          <w:p w:rsidR="00725F2A" w:rsidRPr="00040861" w:rsidRDefault="00725F2A" w:rsidP="00040861">
            <w:pPr>
              <w:widowControl/>
              <w:jc w:val="left"/>
              <w:rPr>
                <w:rFonts w:ascii="Arial" w:hAnsi="Arial" w:cs="Arial"/>
                <w:snapToGrid/>
                <w:color w:val="000000"/>
                <w:sz w:val="20"/>
                <w:lang w:val="fr-FR"/>
              </w:rPr>
            </w:pPr>
            <w:proofErr w:type="spellStart"/>
            <w:r>
              <w:rPr>
                <w:rFonts w:ascii="Arial" w:hAnsi="Arial" w:cs="Arial"/>
                <w:color w:val="000000"/>
                <w:sz w:val="20"/>
              </w:rPr>
              <w:t>cresp</w:t>
            </w:r>
            <w:proofErr w:type="spellEnd"/>
          </w:p>
        </w:tc>
        <w:tc>
          <w:tcPr>
            <w:tcW w:w="798" w:type="dxa"/>
            <w:tcBorders>
              <w:left w:val="nil"/>
              <w:right w:val="nil"/>
            </w:tcBorders>
            <w:shd w:val="clear" w:color="auto" w:fill="auto"/>
            <w:noWrap/>
          </w:tcPr>
          <w:p w:rsidR="00725F2A" w:rsidRPr="00135882" w:rsidRDefault="00725F2A" w:rsidP="00040861">
            <w:pPr>
              <w:widowControl/>
              <w:jc w:val="left"/>
              <w:rPr>
                <w:rFonts w:ascii="Arial" w:hAnsi="Arial" w:cs="Arial"/>
                <w:snapToGrid/>
                <w:color w:val="000000"/>
                <w:sz w:val="20"/>
                <w:lang w:val="fr-FR"/>
              </w:rPr>
            </w:pPr>
            <w:proofErr w:type="spellStart"/>
            <w:r>
              <w:rPr>
                <w:rFonts w:ascii="Arial" w:hAnsi="Arial" w:cs="Arial"/>
                <w:color w:val="000000"/>
                <w:sz w:val="20"/>
              </w:rPr>
              <w:t>crep</w:t>
            </w:r>
            <w:proofErr w:type="spellEnd"/>
          </w:p>
        </w:tc>
        <w:tc>
          <w:tcPr>
            <w:tcW w:w="763" w:type="dxa"/>
            <w:tcBorders>
              <w:left w:val="nil"/>
              <w:right w:val="nil"/>
            </w:tcBorders>
          </w:tcPr>
          <w:p w:rsidR="00725F2A" w:rsidRDefault="00725F2A" w:rsidP="00040861">
            <w:pPr>
              <w:widowControl/>
              <w:jc w:val="left"/>
              <w:rPr>
                <w:rFonts w:ascii="Arial" w:hAnsi="Arial" w:cs="Arial"/>
                <w:color w:val="000000"/>
                <w:sz w:val="20"/>
              </w:rPr>
            </w:pPr>
          </w:p>
        </w:tc>
        <w:tc>
          <w:tcPr>
            <w:tcW w:w="796" w:type="dxa"/>
            <w:tcBorders>
              <w:left w:val="nil"/>
              <w:right w:val="nil"/>
            </w:tcBorders>
          </w:tcPr>
          <w:p w:rsidR="00725F2A" w:rsidRDefault="00725F2A" w:rsidP="00040861">
            <w:pPr>
              <w:widowControl/>
              <w:jc w:val="left"/>
              <w:rPr>
                <w:rFonts w:ascii="Arial" w:hAnsi="Arial" w:cs="Arial"/>
                <w:color w:val="000000"/>
                <w:sz w:val="20"/>
              </w:rPr>
            </w:pPr>
          </w:p>
        </w:tc>
        <w:tc>
          <w:tcPr>
            <w:tcW w:w="952" w:type="dxa"/>
            <w:tcBorders>
              <w:left w:val="nil"/>
              <w:right w:val="nil"/>
            </w:tcBorders>
          </w:tcPr>
          <w:p w:rsidR="00725F2A" w:rsidRPr="00040861" w:rsidRDefault="00725F2A" w:rsidP="00040861">
            <w:pPr>
              <w:widowControl/>
              <w:jc w:val="left"/>
              <w:rPr>
                <w:rFonts w:ascii="Arial" w:hAnsi="Arial" w:cs="Arial"/>
                <w:snapToGrid/>
                <w:color w:val="000000"/>
                <w:sz w:val="20"/>
                <w:lang w:val="fr-FR"/>
              </w:rPr>
            </w:pPr>
            <w:proofErr w:type="spellStart"/>
            <w:r>
              <w:rPr>
                <w:rFonts w:ascii="Arial" w:hAnsi="Arial" w:cs="Arial"/>
                <w:color w:val="000000"/>
                <w:sz w:val="20"/>
              </w:rPr>
              <w:t>crépu</w:t>
            </w:r>
            <w:proofErr w:type="spellEnd"/>
          </w:p>
        </w:tc>
        <w:tc>
          <w:tcPr>
            <w:tcW w:w="741" w:type="dxa"/>
            <w:tcBorders>
              <w:left w:val="nil"/>
              <w:right w:val="nil"/>
            </w:tcBorders>
            <w:shd w:val="clear" w:color="auto" w:fill="auto"/>
            <w:noWrap/>
          </w:tcPr>
          <w:p w:rsidR="00725F2A" w:rsidRPr="00E925EB" w:rsidRDefault="00725F2A" w:rsidP="00040861">
            <w:pPr>
              <w:widowControl/>
              <w:jc w:val="left"/>
              <w:rPr>
                <w:rFonts w:ascii="Arial" w:hAnsi="Arial" w:cs="Arial"/>
                <w:snapToGrid/>
                <w:color w:val="000000"/>
                <w:sz w:val="20"/>
                <w:lang w:val="fr-FR"/>
              </w:rPr>
            </w:pPr>
            <w:proofErr w:type="spellStart"/>
            <w:r>
              <w:rPr>
                <w:rFonts w:ascii="Arial" w:hAnsi="Arial" w:cs="Arial"/>
                <w:color w:val="000000"/>
                <w:sz w:val="20"/>
              </w:rPr>
              <w:t>crêpé</w:t>
            </w:r>
            <w:proofErr w:type="spellEnd"/>
          </w:p>
        </w:tc>
      </w:tr>
    </w:tbl>
    <w:p w:rsidR="00040861" w:rsidRDefault="00040861" w:rsidP="002D24BD">
      <w:pPr>
        <w:ind w:firstLine="567"/>
        <w:rPr>
          <w:lang w:val="fr-FR"/>
        </w:rPr>
      </w:pPr>
    </w:p>
    <w:p w:rsidR="00CD71CF" w:rsidRDefault="00CD71CF" w:rsidP="00CD71CF">
      <w:pPr>
        <w:ind w:firstLine="567"/>
        <w:rPr>
          <w:lang w:val="fr-FR"/>
        </w:rPr>
      </w:pPr>
      <w:r>
        <w:rPr>
          <w:lang w:val="fr-FR"/>
        </w:rPr>
        <w:t>S'ajoute</w:t>
      </w:r>
      <w:r w:rsidR="00BF6918">
        <w:rPr>
          <w:lang w:val="fr-FR"/>
        </w:rPr>
        <w:t>nt</w:t>
      </w:r>
      <w:r>
        <w:rPr>
          <w:lang w:val="fr-FR"/>
        </w:rPr>
        <w:t xml:space="preserve"> à cela trois types de contenu :</w:t>
      </w:r>
    </w:p>
    <w:p w:rsidR="00CD71CF" w:rsidRDefault="00CD71CF" w:rsidP="00CD71CF">
      <w:pPr>
        <w:pStyle w:val="Paragraphedeliste"/>
        <w:numPr>
          <w:ilvl w:val="0"/>
          <w:numId w:val="1"/>
        </w:numPr>
        <w:ind w:left="284" w:hanging="284"/>
        <w:rPr>
          <w:lang w:val="fr-FR"/>
        </w:rPr>
      </w:pPr>
      <w:r>
        <w:rPr>
          <w:lang w:val="fr-FR"/>
        </w:rPr>
        <w:t>en tête du tableau, une colonne fournissant, le cas échéant, la source grecque de l'étymon</w:t>
      </w:r>
      <w:r w:rsidR="00BF6918">
        <w:rPr>
          <w:lang w:val="fr-FR"/>
        </w:rPr>
        <w:t> ;</w:t>
      </w:r>
    </w:p>
    <w:p w:rsidR="00CD71CF" w:rsidRDefault="00CD71CF" w:rsidP="00CD71CF">
      <w:pPr>
        <w:pStyle w:val="Paragraphedeliste"/>
        <w:numPr>
          <w:ilvl w:val="0"/>
          <w:numId w:val="1"/>
        </w:numPr>
        <w:ind w:left="284" w:hanging="284"/>
        <w:rPr>
          <w:lang w:val="fr-FR"/>
        </w:rPr>
      </w:pPr>
      <w:r>
        <w:rPr>
          <w:lang w:val="fr-FR"/>
        </w:rPr>
        <w:t>une colonne "</w:t>
      </w:r>
      <w:proofErr w:type="spellStart"/>
      <w:r>
        <w:rPr>
          <w:lang w:val="fr-FR"/>
        </w:rPr>
        <w:t>germ</w:t>
      </w:r>
      <w:proofErr w:type="spellEnd"/>
      <w:r>
        <w:rPr>
          <w:lang w:val="fr-FR"/>
        </w:rPr>
        <w:t xml:space="preserve">. </w:t>
      </w:r>
      <w:proofErr w:type="spellStart"/>
      <w:r>
        <w:rPr>
          <w:lang w:val="fr-FR"/>
        </w:rPr>
        <w:t>mod</w:t>
      </w:r>
      <w:proofErr w:type="spellEnd"/>
      <w:r>
        <w:rPr>
          <w:lang w:val="fr-FR"/>
        </w:rPr>
        <w:t>." indiquant des représentants en anglais, allemand ou néerlandais modernes des étymologies en question</w:t>
      </w:r>
      <w:r w:rsidR="00BF6918">
        <w:rPr>
          <w:lang w:val="fr-FR"/>
        </w:rPr>
        <w:t> ;</w:t>
      </w:r>
    </w:p>
    <w:p w:rsidR="00CD71CF" w:rsidRDefault="00CD71CF" w:rsidP="00CD71CF">
      <w:pPr>
        <w:pStyle w:val="Paragraphedeliste"/>
        <w:numPr>
          <w:ilvl w:val="0"/>
          <w:numId w:val="1"/>
        </w:numPr>
        <w:ind w:left="284" w:hanging="284"/>
        <w:rPr>
          <w:lang w:val="fr-FR"/>
        </w:rPr>
      </w:pPr>
      <w:r>
        <w:rPr>
          <w:lang w:val="fr-FR"/>
        </w:rPr>
        <w:t>en qu</w:t>
      </w:r>
      <w:r w:rsidR="00E9705D">
        <w:rPr>
          <w:lang w:val="fr-FR"/>
        </w:rPr>
        <w:t>eue</w:t>
      </w:r>
      <w:r>
        <w:rPr>
          <w:lang w:val="fr-FR"/>
        </w:rPr>
        <w:t xml:space="preserve"> de tableau, quatre colonnes hébergeant les représentants des étymologies dans d'autres langues romanes (occitan, provençal, catalan, italien, espagnol, portugais, roumain, toscan, gascon)</w:t>
      </w:r>
      <w:r w:rsidR="00E9705D">
        <w:rPr>
          <w:lang w:val="fr-FR"/>
        </w:rPr>
        <w:t>. Ces mentions sont peu nombreuses.</w:t>
      </w:r>
    </w:p>
    <w:p w:rsidR="00CD71CF" w:rsidRDefault="00CD71CF" w:rsidP="00CD71CF">
      <w:pPr>
        <w:ind w:firstLine="567"/>
        <w:rPr>
          <w:lang w:val="fr-FR"/>
        </w:rPr>
      </w:pPr>
    </w:p>
    <w:tbl>
      <w:tblPr>
        <w:tblW w:w="8665" w:type="dxa"/>
        <w:tblInd w:w="70" w:type="dxa"/>
        <w:tblCellMar>
          <w:left w:w="70" w:type="dxa"/>
          <w:right w:w="70" w:type="dxa"/>
        </w:tblCellMar>
        <w:tblLook w:val="04A0" w:firstRow="1" w:lastRow="0" w:firstColumn="1" w:lastColumn="0" w:noHBand="0" w:noVBand="1"/>
      </w:tblPr>
      <w:tblGrid>
        <w:gridCol w:w="980"/>
        <w:gridCol w:w="1134"/>
        <w:gridCol w:w="1008"/>
        <w:gridCol w:w="868"/>
        <w:gridCol w:w="798"/>
        <w:gridCol w:w="741"/>
        <w:gridCol w:w="1218"/>
        <w:gridCol w:w="770"/>
        <w:gridCol w:w="1148"/>
      </w:tblGrid>
      <w:tr w:rsidR="00E9705D" w:rsidRPr="00E925EB" w:rsidTr="00676767">
        <w:trPr>
          <w:trHeight w:val="255"/>
        </w:trPr>
        <w:tc>
          <w:tcPr>
            <w:tcW w:w="980" w:type="dxa"/>
            <w:tcBorders>
              <w:top w:val="nil"/>
              <w:left w:val="nil"/>
              <w:bottom w:val="single" w:sz="4" w:space="0" w:color="auto"/>
              <w:right w:val="nil"/>
            </w:tcBorders>
          </w:tcPr>
          <w:p w:rsidR="00E9705D" w:rsidRPr="00E925EB" w:rsidRDefault="00E9705D" w:rsidP="00330E46">
            <w:pPr>
              <w:widowControl/>
              <w:jc w:val="left"/>
              <w:rPr>
                <w:rFonts w:ascii="Arial" w:hAnsi="Arial" w:cs="Arial"/>
                <w:snapToGrid/>
                <w:color w:val="000000"/>
                <w:sz w:val="20"/>
                <w:lang w:val="fr-FR"/>
              </w:rPr>
            </w:pPr>
            <w:r>
              <w:rPr>
                <w:rFonts w:ascii="Arial" w:hAnsi="Arial" w:cs="Arial"/>
                <w:snapToGrid/>
                <w:color w:val="000000"/>
                <w:sz w:val="20"/>
                <w:lang w:val="fr-FR"/>
              </w:rPr>
              <w:t>grec</w:t>
            </w:r>
          </w:p>
        </w:tc>
        <w:tc>
          <w:tcPr>
            <w:tcW w:w="1134" w:type="dxa"/>
            <w:tcBorders>
              <w:top w:val="nil"/>
              <w:left w:val="nil"/>
              <w:bottom w:val="single" w:sz="4" w:space="0" w:color="auto"/>
              <w:right w:val="nil"/>
            </w:tcBorders>
            <w:shd w:val="clear" w:color="auto" w:fill="auto"/>
            <w:noWrap/>
          </w:tcPr>
          <w:p w:rsidR="00E9705D" w:rsidRPr="00E925EB" w:rsidRDefault="00E9705D" w:rsidP="00330E46">
            <w:pPr>
              <w:widowControl/>
              <w:jc w:val="left"/>
              <w:rPr>
                <w:rFonts w:ascii="Arial" w:hAnsi="Arial" w:cs="Arial"/>
                <w:snapToGrid/>
                <w:color w:val="000000"/>
                <w:sz w:val="20"/>
                <w:lang w:val="fr-FR"/>
              </w:rPr>
            </w:pPr>
            <w:r w:rsidRPr="00E925EB">
              <w:rPr>
                <w:rFonts w:ascii="Arial" w:hAnsi="Arial" w:cs="Arial"/>
                <w:snapToGrid/>
                <w:color w:val="000000"/>
                <w:sz w:val="20"/>
                <w:lang w:val="fr-FR"/>
              </w:rPr>
              <w:t>étymon 1</w:t>
            </w:r>
          </w:p>
        </w:tc>
        <w:tc>
          <w:tcPr>
            <w:tcW w:w="1008" w:type="dxa"/>
            <w:tcBorders>
              <w:top w:val="nil"/>
              <w:left w:val="nil"/>
              <w:bottom w:val="single" w:sz="4" w:space="0" w:color="auto"/>
              <w:right w:val="nil"/>
            </w:tcBorders>
          </w:tcPr>
          <w:p w:rsidR="00E9705D" w:rsidRDefault="00E9705D" w:rsidP="00330E46">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w:t>
            </w:r>
            <w:r>
              <w:rPr>
                <w:rFonts w:ascii="Arial" w:hAnsi="Arial" w:cs="Arial"/>
                <w:snapToGrid/>
                <w:color w:val="000000"/>
                <w:sz w:val="20"/>
                <w:lang w:val="fr-FR"/>
              </w:rPr>
              <w:t>2</w:t>
            </w:r>
          </w:p>
        </w:tc>
        <w:tc>
          <w:tcPr>
            <w:tcW w:w="868" w:type="dxa"/>
            <w:tcBorders>
              <w:top w:val="nil"/>
              <w:left w:val="nil"/>
              <w:bottom w:val="single" w:sz="4" w:space="0" w:color="auto"/>
              <w:right w:val="nil"/>
            </w:tcBorders>
          </w:tcPr>
          <w:p w:rsidR="00E9705D" w:rsidRPr="00E925EB" w:rsidRDefault="00E9705D" w:rsidP="00330E46">
            <w:pPr>
              <w:widowControl/>
              <w:jc w:val="left"/>
              <w:rPr>
                <w:rFonts w:ascii="Arial" w:hAnsi="Arial" w:cs="Arial"/>
                <w:snapToGrid/>
                <w:color w:val="000000"/>
                <w:sz w:val="20"/>
                <w:lang w:val="fr-FR"/>
              </w:rPr>
            </w:pPr>
            <w:r>
              <w:rPr>
                <w:rFonts w:ascii="Arial" w:hAnsi="Arial" w:cs="Arial"/>
                <w:snapToGrid/>
                <w:color w:val="000000"/>
                <w:sz w:val="20"/>
                <w:lang w:val="fr-FR"/>
              </w:rPr>
              <w:t>AF1</w:t>
            </w:r>
          </w:p>
        </w:tc>
        <w:tc>
          <w:tcPr>
            <w:tcW w:w="798" w:type="dxa"/>
            <w:tcBorders>
              <w:top w:val="nil"/>
              <w:left w:val="nil"/>
              <w:bottom w:val="single" w:sz="4" w:space="0" w:color="auto"/>
              <w:right w:val="nil"/>
            </w:tcBorders>
            <w:shd w:val="clear" w:color="auto" w:fill="auto"/>
            <w:noWrap/>
            <w:hideMark/>
          </w:tcPr>
          <w:p w:rsidR="00E9705D" w:rsidRPr="00E925EB" w:rsidRDefault="00E9705D" w:rsidP="00330E46">
            <w:pPr>
              <w:widowControl/>
              <w:jc w:val="left"/>
              <w:rPr>
                <w:rFonts w:ascii="Arial" w:hAnsi="Arial" w:cs="Arial"/>
                <w:snapToGrid/>
                <w:color w:val="000000"/>
                <w:sz w:val="20"/>
                <w:lang w:val="fr-FR"/>
              </w:rPr>
            </w:pPr>
            <w:r>
              <w:rPr>
                <w:rFonts w:ascii="Arial" w:hAnsi="Arial" w:cs="Arial"/>
                <w:snapToGrid/>
                <w:color w:val="000000"/>
                <w:sz w:val="20"/>
                <w:lang w:val="fr-FR"/>
              </w:rPr>
              <w:t>AF2</w:t>
            </w:r>
          </w:p>
        </w:tc>
        <w:tc>
          <w:tcPr>
            <w:tcW w:w="741" w:type="dxa"/>
            <w:tcBorders>
              <w:top w:val="nil"/>
              <w:left w:val="nil"/>
              <w:bottom w:val="single" w:sz="4" w:space="0" w:color="auto"/>
              <w:right w:val="nil"/>
            </w:tcBorders>
            <w:shd w:val="clear" w:color="auto" w:fill="auto"/>
            <w:noWrap/>
            <w:hideMark/>
          </w:tcPr>
          <w:p w:rsidR="00E9705D" w:rsidRPr="00E925EB" w:rsidRDefault="00E9705D" w:rsidP="00330E46">
            <w:pPr>
              <w:widowControl/>
              <w:jc w:val="left"/>
              <w:rPr>
                <w:rFonts w:ascii="Arial" w:hAnsi="Arial" w:cs="Arial"/>
                <w:snapToGrid/>
                <w:color w:val="000000"/>
                <w:sz w:val="20"/>
                <w:lang w:val="fr-FR"/>
              </w:rPr>
            </w:pPr>
            <w:r>
              <w:rPr>
                <w:rFonts w:ascii="Arial" w:hAnsi="Arial" w:cs="Arial"/>
                <w:snapToGrid/>
                <w:color w:val="000000"/>
                <w:sz w:val="20"/>
                <w:lang w:val="fr-FR"/>
              </w:rPr>
              <w:t>AF3</w:t>
            </w:r>
          </w:p>
        </w:tc>
        <w:tc>
          <w:tcPr>
            <w:tcW w:w="1218" w:type="dxa"/>
            <w:tcBorders>
              <w:top w:val="nil"/>
              <w:left w:val="nil"/>
              <w:bottom w:val="single" w:sz="4" w:space="0" w:color="auto"/>
              <w:right w:val="nil"/>
            </w:tcBorders>
            <w:shd w:val="clear" w:color="auto" w:fill="auto"/>
          </w:tcPr>
          <w:p w:rsidR="00E9705D" w:rsidRPr="00E925EB" w:rsidRDefault="00E9705D" w:rsidP="00E9705D">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germ</w:t>
            </w:r>
            <w:proofErr w:type="spellEnd"/>
            <w:r>
              <w:rPr>
                <w:rFonts w:ascii="Arial" w:hAnsi="Arial" w:cs="Arial"/>
                <w:snapToGrid/>
                <w:color w:val="000000"/>
                <w:sz w:val="20"/>
                <w:lang w:val="fr-FR"/>
              </w:rPr>
              <w:t xml:space="preserve">. </w:t>
            </w:r>
            <w:proofErr w:type="spellStart"/>
            <w:r>
              <w:rPr>
                <w:rFonts w:ascii="Arial" w:hAnsi="Arial" w:cs="Arial"/>
                <w:snapToGrid/>
                <w:color w:val="000000"/>
                <w:sz w:val="20"/>
                <w:lang w:val="fr-FR"/>
              </w:rPr>
              <w:t>mod</w:t>
            </w:r>
            <w:proofErr w:type="spellEnd"/>
            <w:r>
              <w:rPr>
                <w:rFonts w:ascii="Arial" w:hAnsi="Arial" w:cs="Arial"/>
                <w:snapToGrid/>
                <w:color w:val="000000"/>
                <w:sz w:val="20"/>
                <w:lang w:val="fr-FR"/>
              </w:rPr>
              <w:t>.</w:t>
            </w:r>
          </w:p>
        </w:tc>
        <w:tc>
          <w:tcPr>
            <w:tcW w:w="770" w:type="dxa"/>
            <w:tcBorders>
              <w:top w:val="nil"/>
              <w:left w:val="nil"/>
              <w:bottom w:val="single" w:sz="4" w:space="0" w:color="auto"/>
              <w:right w:val="nil"/>
            </w:tcBorders>
            <w:shd w:val="clear" w:color="auto" w:fill="auto"/>
            <w:noWrap/>
            <w:hideMark/>
          </w:tcPr>
          <w:p w:rsidR="00E9705D" w:rsidRPr="00E925EB" w:rsidRDefault="00E9705D" w:rsidP="00330E46">
            <w:pPr>
              <w:widowControl/>
              <w:jc w:val="left"/>
              <w:rPr>
                <w:rFonts w:ascii="Arial" w:hAnsi="Arial" w:cs="Arial"/>
                <w:snapToGrid/>
                <w:color w:val="000000"/>
                <w:sz w:val="20"/>
                <w:lang w:val="fr-FR"/>
              </w:rPr>
            </w:pPr>
            <w:r>
              <w:rPr>
                <w:rFonts w:ascii="Arial" w:hAnsi="Arial" w:cs="Arial"/>
                <w:snapToGrid/>
                <w:color w:val="000000"/>
                <w:sz w:val="20"/>
                <w:lang w:val="fr-FR"/>
              </w:rPr>
              <w:t>FC</w:t>
            </w:r>
          </w:p>
        </w:tc>
        <w:tc>
          <w:tcPr>
            <w:tcW w:w="1148" w:type="dxa"/>
            <w:tcBorders>
              <w:top w:val="nil"/>
              <w:left w:val="nil"/>
              <w:bottom w:val="single" w:sz="4" w:space="0" w:color="auto"/>
              <w:right w:val="nil"/>
            </w:tcBorders>
            <w:shd w:val="clear" w:color="auto" w:fill="auto"/>
            <w:noWrap/>
            <w:hideMark/>
          </w:tcPr>
          <w:p w:rsidR="00E9705D" w:rsidRPr="00E925EB" w:rsidRDefault="00E9705D" w:rsidP="00330E4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lang</w:t>
            </w:r>
            <w:proofErr w:type="spellEnd"/>
            <w:r>
              <w:rPr>
                <w:rFonts w:ascii="Arial" w:hAnsi="Arial" w:cs="Arial"/>
                <w:snapToGrid/>
                <w:color w:val="000000"/>
                <w:sz w:val="20"/>
                <w:lang w:val="fr-FR"/>
              </w:rPr>
              <w:t>. rom.</w:t>
            </w:r>
          </w:p>
        </w:tc>
      </w:tr>
      <w:tr w:rsidR="00E9705D" w:rsidRPr="00135882" w:rsidTr="00676767">
        <w:trPr>
          <w:trHeight w:val="255"/>
        </w:trPr>
        <w:tc>
          <w:tcPr>
            <w:tcW w:w="980" w:type="dxa"/>
            <w:tcBorders>
              <w:left w:val="nil"/>
              <w:right w:val="nil"/>
            </w:tcBorders>
          </w:tcPr>
          <w:p w:rsidR="00E9705D" w:rsidRPr="00E9705D" w:rsidRDefault="00E9705D" w:rsidP="00330E46">
            <w:pPr>
              <w:widowControl/>
              <w:jc w:val="left"/>
              <w:rPr>
                <w:rFonts w:ascii="Arial" w:hAnsi="Arial" w:cs="Arial"/>
                <w:snapToGrid/>
                <w:color w:val="000000"/>
                <w:sz w:val="20"/>
                <w:lang w:val="fr-FR"/>
              </w:rPr>
            </w:pPr>
            <w:proofErr w:type="spellStart"/>
            <w:r>
              <w:rPr>
                <w:rFonts w:ascii="Arial" w:hAnsi="Arial" w:cs="Arial"/>
                <w:color w:val="000000"/>
                <w:sz w:val="20"/>
              </w:rPr>
              <w:t>κόλ</w:t>
            </w:r>
            <w:proofErr w:type="spellEnd"/>
            <w:r>
              <w:rPr>
                <w:rFonts w:ascii="Arial" w:hAnsi="Arial" w:cs="Arial"/>
                <w:color w:val="000000"/>
                <w:sz w:val="20"/>
              </w:rPr>
              <w:t>αφος</w:t>
            </w:r>
          </w:p>
        </w:tc>
        <w:tc>
          <w:tcPr>
            <w:tcW w:w="1134" w:type="dxa"/>
            <w:tcBorders>
              <w:left w:val="nil"/>
              <w:right w:val="nil"/>
            </w:tcBorders>
            <w:shd w:val="clear" w:color="auto" w:fill="auto"/>
            <w:noWrap/>
          </w:tcPr>
          <w:p w:rsidR="00E9705D" w:rsidRPr="00E9705D" w:rsidRDefault="00E9705D" w:rsidP="00330E46">
            <w:pPr>
              <w:widowControl/>
              <w:jc w:val="left"/>
              <w:rPr>
                <w:rFonts w:ascii="Arial" w:hAnsi="Arial" w:cs="Arial"/>
                <w:snapToGrid/>
                <w:color w:val="000000"/>
                <w:sz w:val="20"/>
                <w:lang w:val="fr-FR"/>
              </w:rPr>
            </w:pPr>
            <w:proofErr w:type="spellStart"/>
            <w:r>
              <w:rPr>
                <w:rFonts w:ascii="Arial" w:hAnsi="Arial" w:cs="Arial"/>
                <w:color w:val="000000"/>
                <w:sz w:val="20"/>
              </w:rPr>
              <w:t>c</w:t>
            </w:r>
            <w:r>
              <w:rPr>
                <w:rFonts w:ascii="Arial" w:hAnsi="Arial" w:cs="Arial"/>
                <w:color w:val="000000"/>
                <w:sz w:val="20"/>
                <w:u w:val="single"/>
              </w:rPr>
              <w:t>o</w:t>
            </w:r>
            <w:r>
              <w:rPr>
                <w:rFonts w:ascii="Arial" w:hAnsi="Arial" w:cs="Arial"/>
                <w:color w:val="000000"/>
                <w:sz w:val="20"/>
              </w:rPr>
              <w:t>laphum</w:t>
            </w:r>
            <w:proofErr w:type="spellEnd"/>
          </w:p>
        </w:tc>
        <w:tc>
          <w:tcPr>
            <w:tcW w:w="1008" w:type="dxa"/>
            <w:tcBorders>
              <w:left w:val="nil"/>
              <w:right w:val="nil"/>
            </w:tcBorders>
          </w:tcPr>
          <w:p w:rsidR="00E9705D" w:rsidRPr="00E9705D" w:rsidRDefault="00E9705D" w:rsidP="00330E46">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c</w:t>
            </w:r>
            <w:r>
              <w:rPr>
                <w:rFonts w:ascii="Arial" w:hAnsi="Arial" w:cs="Arial"/>
                <w:color w:val="000000"/>
                <w:sz w:val="20"/>
                <w:u w:val="single"/>
              </w:rPr>
              <w:t>o</w:t>
            </w:r>
            <w:r>
              <w:rPr>
                <w:rFonts w:ascii="Arial" w:hAnsi="Arial" w:cs="Arial"/>
                <w:color w:val="000000"/>
                <w:sz w:val="20"/>
              </w:rPr>
              <w:t>lopu</w:t>
            </w:r>
            <w:proofErr w:type="spellEnd"/>
          </w:p>
        </w:tc>
        <w:tc>
          <w:tcPr>
            <w:tcW w:w="868" w:type="dxa"/>
            <w:tcBorders>
              <w:left w:val="nil"/>
              <w:right w:val="nil"/>
            </w:tcBorders>
          </w:tcPr>
          <w:p w:rsidR="00E9705D" w:rsidRPr="00E9705D" w:rsidRDefault="00E9705D" w:rsidP="00330E46">
            <w:pPr>
              <w:widowControl/>
              <w:jc w:val="left"/>
              <w:rPr>
                <w:rFonts w:ascii="Arial" w:hAnsi="Arial" w:cs="Arial"/>
                <w:snapToGrid/>
                <w:color w:val="000000"/>
                <w:sz w:val="20"/>
                <w:lang w:val="fr-FR"/>
              </w:rPr>
            </w:pPr>
            <w:proofErr w:type="spellStart"/>
            <w:r>
              <w:rPr>
                <w:rFonts w:ascii="Arial" w:hAnsi="Arial" w:cs="Arial"/>
                <w:color w:val="000000"/>
                <w:sz w:val="20"/>
              </w:rPr>
              <w:t>colp</w:t>
            </w:r>
            <w:proofErr w:type="spellEnd"/>
          </w:p>
        </w:tc>
        <w:tc>
          <w:tcPr>
            <w:tcW w:w="798" w:type="dxa"/>
            <w:tcBorders>
              <w:left w:val="nil"/>
              <w:right w:val="nil"/>
            </w:tcBorders>
            <w:shd w:val="clear" w:color="auto" w:fill="auto"/>
            <w:noWrap/>
          </w:tcPr>
          <w:p w:rsidR="00E9705D" w:rsidRPr="00E9705D" w:rsidRDefault="00E9705D" w:rsidP="00330E46">
            <w:pPr>
              <w:widowControl/>
              <w:jc w:val="left"/>
              <w:rPr>
                <w:rFonts w:ascii="Arial" w:hAnsi="Arial" w:cs="Arial"/>
                <w:snapToGrid/>
                <w:color w:val="000000"/>
                <w:sz w:val="20"/>
                <w:lang w:val="fr-FR"/>
              </w:rPr>
            </w:pPr>
            <w:r>
              <w:rPr>
                <w:rFonts w:ascii="Arial" w:hAnsi="Arial" w:cs="Arial"/>
                <w:color w:val="000000"/>
                <w:sz w:val="20"/>
              </w:rPr>
              <w:t>coup</w:t>
            </w:r>
          </w:p>
        </w:tc>
        <w:tc>
          <w:tcPr>
            <w:tcW w:w="741" w:type="dxa"/>
            <w:tcBorders>
              <w:left w:val="nil"/>
              <w:right w:val="nil"/>
            </w:tcBorders>
            <w:shd w:val="clear" w:color="auto" w:fill="auto"/>
            <w:noWrap/>
          </w:tcPr>
          <w:p w:rsidR="00E9705D" w:rsidRPr="00E9705D" w:rsidRDefault="00E9705D" w:rsidP="00330E46">
            <w:pPr>
              <w:widowControl/>
              <w:jc w:val="left"/>
              <w:rPr>
                <w:rFonts w:ascii="Arial" w:hAnsi="Arial" w:cs="Arial"/>
                <w:color w:val="000000"/>
                <w:sz w:val="20"/>
                <w:lang w:val="fr-FR"/>
              </w:rPr>
            </w:pPr>
          </w:p>
        </w:tc>
        <w:tc>
          <w:tcPr>
            <w:tcW w:w="1218" w:type="dxa"/>
            <w:tcBorders>
              <w:left w:val="nil"/>
              <w:right w:val="nil"/>
            </w:tcBorders>
            <w:shd w:val="clear" w:color="auto" w:fill="auto"/>
          </w:tcPr>
          <w:p w:rsidR="00E9705D" w:rsidRPr="00E925EB" w:rsidRDefault="00E9705D" w:rsidP="00330E46">
            <w:pPr>
              <w:widowControl/>
              <w:jc w:val="left"/>
              <w:rPr>
                <w:rFonts w:ascii="Arial" w:hAnsi="Arial" w:cs="Arial"/>
                <w:snapToGrid/>
                <w:color w:val="000000"/>
                <w:sz w:val="20"/>
                <w:lang w:val="fr-FR"/>
              </w:rPr>
            </w:pPr>
          </w:p>
        </w:tc>
        <w:tc>
          <w:tcPr>
            <w:tcW w:w="770" w:type="dxa"/>
            <w:tcBorders>
              <w:left w:val="nil"/>
              <w:right w:val="nil"/>
            </w:tcBorders>
            <w:shd w:val="clear" w:color="auto" w:fill="auto"/>
            <w:noWrap/>
          </w:tcPr>
          <w:p w:rsidR="00E9705D" w:rsidRPr="00E9705D" w:rsidRDefault="00E9705D" w:rsidP="00330E46">
            <w:pPr>
              <w:widowControl/>
              <w:jc w:val="left"/>
              <w:rPr>
                <w:rFonts w:ascii="Arial" w:hAnsi="Arial" w:cs="Arial"/>
                <w:color w:val="000000"/>
                <w:sz w:val="20"/>
                <w:lang w:val="fr-FR"/>
              </w:rPr>
            </w:pPr>
            <w:r>
              <w:rPr>
                <w:rFonts w:ascii="Arial" w:hAnsi="Arial" w:cs="Arial"/>
                <w:color w:val="000000"/>
                <w:sz w:val="20"/>
              </w:rPr>
              <w:t>coup</w:t>
            </w:r>
          </w:p>
        </w:tc>
        <w:tc>
          <w:tcPr>
            <w:tcW w:w="1148" w:type="dxa"/>
            <w:tcBorders>
              <w:left w:val="nil"/>
              <w:right w:val="nil"/>
            </w:tcBorders>
            <w:shd w:val="clear" w:color="auto" w:fill="auto"/>
            <w:noWrap/>
          </w:tcPr>
          <w:p w:rsidR="00E9705D" w:rsidRDefault="00E9705D" w:rsidP="00330E46">
            <w:pPr>
              <w:widowControl/>
              <w:jc w:val="left"/>
              <w:rPr>
                <w:rFonts w:ascii="Arial" w:hAnsi="Arial" w:cs="Arial"/>
                <w:color w:val="000000"/>
                <w:sz w:val="20"/>
                <w:lang w:val="fr-FR"/>
              </w:rPr>
            </w:pPr>
          </w:p>
        </w:tc>
      </w:tr>
      <w:tr w:rsidR="00E9705D" w:rsidRPr="00135882" w:rsidTr="00676767">
        <w:trPr>
          <w:trHeight w:val="255"/>
        </w:trPr>
        <w:tc>
          <w:tcPr>
            <w:tcW w:w="980" w:type="dxa"/>
            <w:tcBorders>
              <w:left w:val="nil"/>
              <w:right w:val="nil"/>
            </w:tcBorders>
          </w:tcPr>
          <w:p w:rsidR="00E9705D" w:rsidRPr="00135882" w:rsidRDefault="00E9705D" w:rsidP="00330E46">
            <w:pPr>
              <w:widowControl/>
              <w:jc w:val="left"/>
              <w:rPr>
                <w:rFonts w:ascii="Arial" w:hAnsi="Arial" w:cs="Arial"/>
                <w:snapToGrid/>
                <w:color w:val="000000"/>
                <w:sz w:val="20"/>
                <w:u w:val="single"/>
                <w:lang w:val="fr-FR"/>
              </w:rPr>
            </w:pPr>
          </w:p>
        </w:tc>
        <w:tc>
          <w:tcPr>
            <w:tcW w:w="1134" w:type="dxa"/>
            <w:tcBorders>
              <w:left w:val="nil"/>
              <w:right w:val="nil"/>
            </w:tcBorders>
            <w:shd w:val="clear" w:color="auto" w:fill="auto"/>
            <w:noWrap/>
          </w:tcPr>
          <w:p w:rsidR="00E9705D" w:rsidRPr="00135882" w:rsidRDefault="00E9705D" w:rsidP="00330E46">
            <w:pPr>
              <w:widowControl/>
              <w:jc w:val="left"/>
              <w:rPr>
                <w:rFonts w:ascii="Arial" w:hAnsi="Arial" w:cs="Arial"/>
                <w:snapToGrid/>
                <w:color w:val="000000"/>
                <w:sz w:val="20"/>
                <w:lang w:val="fr-FR"/>
              </w:rPr>
            </w:pPr>
            <w:proofErr w:type="spellStart"/>
            <w:r>
              <w:rPr>
                <w:rFonts w:ascii="Arial" w:hAnsi="Arial" w:cs="Arial"/>
                <w:color w:val="000000"/>
                <w:sz w:val="20"/>
              </w:rPr>
              <w:t>m</w:t>
            </w:r>
            <w:r>
              <w:rPr>
                <w:rFonts w:ascii="Arial" w:hAnsi="Arial" w:cs="Arial"/>
                <w:color w:val="000000"/>
                <w:sz w:val="20"/>
                <w:u w:val="single"/>
              </w:rPr>
              <w:t>a</w:t>
            </w:r>
            <w:r>
              <w:rPr>
                <w:rFonts w:ascii="Arial" w:hAnsi="Arial" w:cs="Arial"/>
                <w:color w:val="000000"/>
                <w:sz w:val="20"/>
              </w:rPr>
              <w:t>sculu</w:t>
            </w:r>
            <w:proofErr w:type="spellEnd"/>
          </w:p>
        </w:tc>
        <w:tc>
          <w:tcPr>
            <w:tcW w:w="1008" w:type="dxa"/>
            <w:tcBorders>
              <w:left w:val="nil"/>
              <w:right w:val="nil"/>
            </w:tcBorders>
          </w:tcPr>
          <w:p w:rsidR="00E9705D" w:rsidRPr="00135882" w:rsidRDefault="00E9705D" w:rsidP="00330E46">
            <w:pPr>
              <w:widowControl/>
              <w:jc w:val="left"/>
              <w:rPr>
                <w:rFonts w:ascii="Arial" w:hAnsi="Arial" w:cs="Arial"/>
                <w:snapToGrid/>
                <w:color w:val="000000"/>
                <w:sz w:val="20"/>
                <w:lang w:val="fr-FR"/>
              </w:rPr>
            </w:pPr>
            <w:proofErr w:type="spellStart"/>
            <w:r>
              <w:rPr>
                <w:rFonts w:ascii="Arial" w:hAnsi="Arial" w:cs="Arial"/>
                <w:color w:val="000000"/>
                <w:sz w:val="20"/>
              </w:rPr>
              <w:t>m</w:t>
            </w:r>
            <w:r>
              <w:rPr>
                <w:rFonts w:ascii="Arial" w:hAnsi="Arial" w:cs="Arial"/>
                <w:color w:val="000000"/>
                <w:sz w:val="20"/>
                <w:u w:val="single"/>
              </w:rPr>
              <w:t>a</w:t>
            </w:r>
            <w:r>
              <w:rPr>
                <w:rFonts w:ascii="Arial" w:hAnsi="Arial" w:cs="Arial"/>
                <w:color w:val="000000"/>
                <w:sz w:val="20"/>
              </w:rPr>
              <w:t>scel</w:t>
            </w:r>
            <w:proofErr w:type="spellEnd"/>
          </w:p>
        </w:tc>
        <w:tc>
          <w:tcPr>
            <w:tcW w:w="868" w:type="dxa"/>
            <w:tcBorders>
              <w:left w:val="nil"/>
              <w:right w:val="nil"/>
            </w:tcBorders>
          </w:tcPr>
          <w:p w:rsidR="00E9705D" w:rsidRPr="00135882" w:rsidRDefault="00E9705D" w:rsidP="00330E46">
            <w:pPr>
              <w:widowControl/>
              <w:jc w:val="left"/>
              <w:rPr>
                <w:rFonts w:ascii="Arial" w:hAnsi="Arial" w:cs="Arial"/>
                <w:snapToGrid/>
                <w:color w:val="000000"/>
                <w:sz w:val="20"/>
                <w:lang w:val="fr-FR"/>
              </w:rPr>
            </w:pPr>
            <w:proofErr w:type="spellStart"/>
            <w:r>
              <w:rPr>
                <w:rFonts w:ascii="Arial" w:hAnsi="Arial" w:cs="Arial"/>
                <w:color w:val="000000"/>
                <w:sz w:val="20"/>
              </w:rPr>
              <w:t>mascle</w:t>
            </w:r>
            <w:proofErr w:type="spellEnd"/>
          </w:p>
        </w:tc>
        <w:tc>
          <w:tcPr>
            <w:tcW w:w="798" w:type="dxa"/>
            <w:tcBorders>
              <w:left w:val="nil"/>
              <w:right w:val="nil"/>
            </w:tcBorders>
            <w:shd w:val="clear" w:color="auto" w:fill="auto"/>
            <w:noWrap/>
          </w:tcPr>
          <w:p w:rsidR="00E9705D" w:rsidRPr="00135882" w:rsidRDefault="00E9705D" w:rsidP="00330E46">
            <w:pPr>
              <w:widowControl/>
              <w:jc w:val="left"/>
              <w:rPr>
                <w:rFonts w:ascii="Arial" w:hAnsi="Arial" w:cs="Arial"/>
                <w:snapToGrid/>
                <w:color w:val="000000"/>
                <w:sz w:val="20"/>
                <w:lang w:val="fr-FR"/>
              </w:rPr>
            </w:pPr>
            <w:proofErr w:type="spellStart"/>
            <w:r>
              <w:rPr>
                <w:rFonts w:ascii="Arial" w:hAnsi="Arial" w:cs="Arial"/>
                <w:color w:val="000000"/>
                <w:sz w:val="20"/>
              </w:rPr>
              <w:t>masle</w:t>
            </w:r>
            <w:proofErr w:type="spellEnd"/>
          </w:p>
        </w:tc>
        <w:tc>
          <w:tcPr>
            <w:tcW w:w="741" w:type="dxa"/>
            <w:tcBorders>
              <w:left w:val="nil"/>
              <w:right w:val="nil"/>
            </w:tcBorders>
            <w:shd w:val="clear" w:color="auto" w:fill="auto"/>
            <w:noWrap/>
          </w:tcPr>
          <w:p w:rsidR="00E9705D" w:rsidRPr="00E925EB" w:rsidRDefault="00E9705D" w:rsidP="00330E46">
            <w:pPr>
              <w:widowControl/>
              <w:jc w:val="left"/>
              <w:rPr>
                <w:rFonts w:ascii="Arial" w:hAnsi="Arial" w:cs="Arial"/>
                <w:snapToGrid/>
                <w:color w:val="000000"/>
                <w:sz w:val="20"/>
                <w:lang w:val="fr-FR"/>
              </w:rPr>
            </w:pPr>
          </w:p>
        </w:tc>
        <w:tc>
          <w:tcPr>
            <w:tcW w:w="1218" w:type="dxa"/>
            <w:tcBorders>
              <w:left w:val="nil"/>
              <w:right w:val="nil"/>
            </w:tcBorders>
            <w:shd w:val="clear" w:color="auto" w:fill="auto"/>
          </w:tcPr>
          <w:p w:rsidR="00E9705D" w:rsidRPr="00E925EB" w:rsidRDefault="00E9705D" w:rsidP="00676767">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angl</w:t>
            </w:r>
            <w:proofErr w:type="spellEnd"/>
            <w:r>
              <w:rPr>
                <w:rFonts w:ascii="Arial" w:hAnsi="Arial" w:cs="Arial"/>
                <w:snapToGrid/>
                <w:color w:val="000000"/>
                <w:sz w:val="20"/>
                <w:lang w:val="fr-FR"/>
              </w:rPr>
              <w:t xml:space="preserve"> </w:t>
            </w:r>
            <w:r>
              <w:rPr>
                <w:rFonts w:ascii="Arial" w:hAnsi="Arial" w:cs="Arial"/>
                <w:color w:val="000000"/>
                <w:sz w:val="20"/>
              </w:rPr>
              <w:t>male</w:t>
            </w:r>
          </w:p>
        </w:tc>
        <w:tc>
          <w:tcPr>
            <w:tcW w:w="770" w:type="dxa"/>
            <w:tcBorders>
              <w:left w:val="nil"/>
              <w:right w:val="nil"/>
            </w:tcBorders>
            <w:shd w:val="clear" w:color="auto" w:fill="auto"/>
            <w:noWrap/>
          </w:tcPr>
          <w:p w:rsidR="00E9705D" w:rsidRPr="00135882" w:rsidRDefault="00E9705D" w:rsidP="00330E46">
            <w:pPr>
              <w:widowControl/>
              <w:jc w:val="left"/>
              <w:rPr>
                <w:rFonts w:ascii="Arial" w:hAnsi="Arial" w:cs="Arial"/>
                <w:snapToGrid/>
                <w:color w:val="000000"/>
                <w:sz w:val="20"/>
                <w:lang w:val="fr-FR"/>
              </w:rPr>
            </w:pPr>
            <w:proofErr w:type="spellStart"/>
            <w:r>
              <w:rPr>
                <w:rFonts w:ascii="Arial" w:hAnsi="Arial" w:cs="Arial"/>
                <w:color w:val="000000"/>
                <w:sz w:val="20"/>
              </w:rPr>
              <w:t>mâle</w:t>
            </w:r>
            <w:proofErr w:type="spellEnd"/>
          </w:p>
        </w:tc>
        <w:tc>
          <w:tcPr>
            <w:tcW w:w="1148" w:type="dxa"/>
            <w:tcBorders>
              <w:left w:val="nil"/>
              <w:right w:val="nil"/>
            </w:tcBorders>
            <w:shd w:val="clear" w:color="auto" w:fill="auto"/>
            <w:noWrap/>
          </w:tcPr>
          <w:p w:rsidR="00E9705D" w:rsidRPr="00135882" w:rsidRDefault="00E9705D" w:rsidP="00330E46">
            <w:pPr>
              <w:widowControl/>
              <w:jc w:val="left"/>
              <w:rPr>
                <w:rFonts w:ascii="Arial" w:hAnsi="Arial" w:cs="Arial"/>
                <w:snapToGrid/>
                <w:color w:val="000000"/>
                <w:sz w:val="20"/>
                <w:lang w:val="fr-FR"/>
              </w:rPr>
            </w:pPr>
          </w:p>
        </w:tc>
      </w:tr>
      <w:tr w:rsidR="00E9705D" w:rsidRPr="00135882" w:rsidTr="00676767">
        <w:trPr>
          <w:trHeight w:val="255"/>
        </w:trPr>
        <w:tc>
          <w:tcPr>
            <w:tcW w:w="980" w:type="dxa"/>
            <w:tcBorders>
              <w:left w:val="nil"/>
              <w:right w:val="nil"/>
            </w:tcBorders>
          </w:tcPr>
          <w:p w:rsidR="00E9705D" w:rsidRPr="00E9705D" w:rsidRDefault="00E9705D" w:rsidP="00E9705D">
            <w:pPr>
              <w:widowControl/>
              <w:jc w:val="left"/>
              <w:rPr>
                <w:rFonts w:ascii="Arial" w:hAnsi="Arial" w:cs="Arial"/>
                <w:color w:val="000000"/>
                <w:sz w:val="20"/>
                <w:u w:val="single"/>
                <w:lang w:val="fr-FR"/>
              </w:rPr>
            </w:pPr>
          </w:p>
        </w:tc>
        <w:tc>
          <w:tcPr>
            <w:tcW w:w="1134" w:type="dxa"/>
            <w:tcBorders>
              <w:left w:val="nil"/>
              <w:right w:val="nil"/>
            </w:tcBorders>
            <w:shd w:val="clear" w:color="auto" w:fill="auto"/>
            <w:noWrap/>
          </w:tcPr>
          <w:p w:rsidR="00E9705D" w:rsidRPr="00135882" w:rsidRDefault="00E9705D" w:rsidP="00E9705D">
            <w:pPr>
              <w:widowControl/>
              <w:jc w:val="left"/>
              <w:rPr>
                <w:rFonts w:ascii="Arial" w:hAnsi="Arial" w:cs="Arial"/>
                <w:snapToGrid/>
                <w:color w:val="000000"/>
                <w:sz w:val="20"/>
                <w:u w:val="single"/>
                <w:lang w:val="fr-FR"/>
              </w:rPr>
            </w:pPr>
            <w:proofErr w:type="spellStart"/>
            <w:r w:rsidRPr="00E9705D">
              <w:rPr>
                <w:rFonts w:ascii="Arial" w:hAnsi="Arial" w:cs="Arial"/>
                <w:color w:val="000000"/>
                <w:sz w:val="20"/>
                <w:u w:val="single"/>
                <w:lang w:val="fr-FR"/>
              </w:rPr>
              <w:t>o</w:t>
            </w:r>
            <w:r w:rsidRPr="00E9705D">
              <w:rPr>
                <w:rFonts w:ascii="Arial" w:hAnsi="Arial" w:cs="Arial"/>
                <w:color w:val="000000"/>
                <w:sz w:val="20"/>
                <w:lang w:val="fr-FR"/>
              </w:rPr>
              <w:t>culu</w:t>
            </w:r>
            <w:proofErr w:type="spellEnd"/>
          </w:p>
        </w:tc>
        <w:tc>
          <w:tcPr>
            <w:tcW w:w="1008" w:type="dxa"/>
            <w:tcBorders>
              <w:left w:val="nil"/>
              <w:right w:val="nil"/>
            </w:tcBorders>
          </w:tcPr>
          <w:p w:rsidR="00E9705D" w:rsidRPr="00E9705D" w:rsidRDefault="00E9705D" w:rsidP="00E9705D">
            <w:pPr>
              <w:widowControl/>
              <w:jc w:val="left"/>
              <w:rPr>
                <w:rFonts w:ascii="Arial" w:hAnsi="Arial" w:cs="Arial"/>
                <w:color w:val="000000"/>
                <w:sz w:val="20"/>
                <w:lang w:val="fr-FR"/>
              </w:rPr>
            </w:pPr>
          </w:p>
        </w:tc>
        <w:tc>
          <w:tcPr>
            <w:tcW w:w="868" w:type="dxa"/>
            <w:tcBorders>
              <w:left w:val="nil"/>
              <w:right w:val="nil"/>
            </w:tcBorders>
          </w:tcPr>
          <w:p w:rsidR="00E9705D" w:rsidRPr="00135882" w:rsidRDefault="00E9705D" w:rsidP="00E9705D">
            <w:pPr>
              <w:widowControl/>
              <w:jc w:val="left"/>
              <w:rPr>
                <w:rFonts w:ascii="Arial" w:hAnsi="Arial" w:cs="Arial"/>
                <w:snapToGrid/>
                <w:color w:val="000000"/>
                <w:sz w:val="20"/>
                <w:lang w:val="fr-FR"/>
              </w:rPr>
            </w:pPr>
            <w:proofErr w:type="spellStart"/>
            <w:r w:rsidRPr="00E9705D">
              <w:rPr>
                <w:rFonts w:ascii="Arial" w:hAnsi="Arial" w:cs="Arial"/>
                <w:color w:val="000000"/>
                <w:sz w:val="20"/>
                <w:lang w:val="fr-FR"/>
              </w:rPr>
              <w:t>ueil</w:t>
            </w:r>
            <w:proofErr w:type="spellEnd"/>
          </w:p>
        </w:tc>
        <w:tc>
          <w:tcPr>
            <w:tcW w:w="798" w:type="dxa"/>
            <w:tcBorders>
              <w:left w:val="nil"/>
              <w:right w:val="nil"/>
            </w:tcBorders>
            <w:shd w:val="clear" w:color="auto" w:fill="auto"/>
            <w:noWrap/>
          </w:tcPr>
          <w:p w:rsidR="00E9705D" w:rsidRPr="00135882" w:rsidRDefault="00E9705D" w:rsidP="00E9705D">
            <w:pPr>
              <w:widowControl/>
              <w:jc w:val="left"/>
              <w:rPr>
                <w:rFonts w:ascii="Arial" w:hAnsi="Arial" w:cs="Arial"/>
                <w:snapToGrid/>
                <w:color w:val="000000"/>
                <w:sz w:val="20"/>
                <w:lang w:val="fr-FR"/>
              </w:rPr>
            </w:pPr>
            <w:proofErr w:type="spellStart"/>
            <w:r w:rsidRPr="00E9705D">
              <w:rPr>
                <w:rFonts w:ascii="Arial" w:hAnsi="Arial" w:cs="Arial"/>
                <w:color w:val="000000"/>
                <w:sz w:val="20"/>
                <w:lang w:val="fr-FR"/>
              </w:rPr>
              <w:t>uel</w:t>
            </w:r>
            <w:proofErr w:type="spellEnd"/>
          </w:p>
        </w:tc>
        <w:tc>
          <w:tcPr>
            <w:tcW w:w="741" w:type="dxa"/>
            <w:tcBorders>
              <w:left w:val="nil"/>
              <w:right w:val="nil"/>
            </w:tcBorders>
            <w:shd w:val="clear" w:color="auto" w:fill="auto"/>
            <w:noWrap/>
          </w:tcPr>
          <w:p w:rsidR="00E9705D" w:rsidRPr="00E925EB" w:rsidRDefault="00E9705D" w:rsidP="00E9705D">
            <w:pPr>
              <w:widowControl/>
              <w:jc w:val="left"/>
              <w:rPr>
                <w:rFonts w:ascii="Arial" w:hAnsi="Arial" w:cs="Arial"/>
                <w:snapToGrid/>
                <w:color w:val="000000"/>
                <w:sz w:val="20"/>
                <w:lang w:val="fr-FR"/>
              </w:rPr>
            </w:pPr>
            <w:proofErr w:type="spellStart"/>
            <w:r w:rsidRPr="00E9705D">
              <w:rPr>
                <w:rFonts w:ascii="Arial" w:hAnsi="Arial" w:cs="Arial"/>
                <w:color w:val="000000"/>
                <w:sz w:val="20"/>
                <w:lang w:val="fr-FR"/>
              </w:rPr>
              <w:t>oil</w:t>
            </w:r>
            <w:proofErr w:type="spellEnd"/>
          </w:p>
        </w:tc>
        <w:tc>
          <w:tcPr>
            <w:tcW w:w="1218" w:type="dxa"/>
            <w:tcBorders>
              <w:left w:val="nil"/>
              <w:right w:val="nil"/>
            </w:tcBorders>
            <w:shd w:val="clear" w:color="auto" w:fill="auto"/>
          </w:tcPr>
          <w:p w:rsidR="00E9705D" w:rsidRPr="00E925EB" w:rsidRDefault="00E9705D" w:rsidP="00E9705D">
            <w:pPr>
              <w:widowControl/>
              <w:jc w:val="left"/>
              <w:rPr>
                <w:rFonts w:ascii="Arial" w:hAnsi="Arial" w:cs="Arial"/>
                <w:snapToGrid/>
                <w:color w:val="000000"/>
                <w:sz w:val="20"/>
                <w:lang w:val="fr-FR"/>
              </w:rPr>
            </w:pPr>
          </w:p>
        </w:tc>
        <w:tc>
          <w:tcPr>
            <w:tcW w:w="770" w:type="dxa"/>
            <w:tcBorders>
              <w:left w:val="nil"/>
              <w:right w:val="nil"/>
            </w:tcBorders>
            <w:shd w:val="clear" w:color="auto" w:fill="auto"/>
            <w:noWrap/>
          </w:tcPr>
          <w:p w:rsidR="00E9705D" w:rsidRPr="00135882" w:rsidRDefault="00E9705D" w:rsidP="00E9705D">
            <w:pPr>
              <w:widowControl/>
              <w:jc w:val="left"/>
              <w:rPr>
                <w:rFonts w:ascii="Arial" w:hAnsi="Arial" w:cs="Arial"/>
                <w:snapToGrid/>
                <w:color w:val="000000"/>
                <w:sz w:val="20"/>
                <w:lang w:val="fr-FR"/>
              </w:rPr>
            </w:pPr>
            <w:r w:rsidRPr="00E9705D">
              <w:rPr>
                <w:rFonts w:ascii="Arial" w:hAnsi="Arial" w:cs="Arial"/>
                <w:color w:val="000000"/>
                <w:sz w:val="20"/>
                <w:lang w:val="fr-FR"/>
              </w:rPr>
              <w:t>œil</w:t>
            </w:r>
          </w:p>
        </w:tc>
        <w:tc>
          <w:tcPr>
            <w:tcW w:w="1148" w:type="dxa"/>
            <w:tcBorders>
              <w:left w:val="nil"/>
              <w:right w:val="nil"/>
            </w:tcBorders>
            <w:shd w:val="clear" w:color="auto" w:fill="auto"/>
            <w:noWrap/>
          </w:tcPr>
          <w:p w:rsidR="00E9705D" w:rsidRPr="00135882" w:rsidRDefault="00E9705D" w:rsidP="00E9705D">
            <w:pPr>
              <w:widowControl/>
              <w:jc w:val="left"/>
              <w:rPr>
                <w:rFonts w:ascii="Arial" w:hAnsi="Arial" w:cs="Arial"/>
                <w:snapToGrid/>
                <w:color w:val="000000"/>
                <w:sz w:val="20"/>
                <w:lang w:val="fr-FR"/>
              </w:rPr>
            </w:pPr>
            <w:proofErr w:type="spellStart"/>
            <w:r>
              <w:rPr>
                <w:rFonts w:ascii="Arial" w:hAnsi="Arial" w:cs="Arial"/>
                <w:color w:val="000000"/>
                <w:sz w:val="20"/>
                <w:lang w:val="fr-FR"/>
              </w:rPr>
              <w:t>it</w:t>
            </w:r>
            <w:proofErr w:type="spellEnd"/>
            <w:r>
              <w:rPr>
                <w:rFonts w:ascii="Arial" w:hAnsi="Arial" w:cs="Arial"/>
                <w:color w:val="000000"/>
                <w:sz w:val="20"/>
                <w:lang w:val="fr-FR"/>
              </w:rPr>
              <w:t xml:space="preserve">. </w:t>
            </w:r>
            <w:proofErr w:type="spellStart"/>
            <w:r w:rsidRPr="00E9705D">
              <w:rPr>
                <w:rFonts w:ascii="Arial" w:hAnsi="Arial" w:cs="Arial"/>
                <w:color w:val="000000"/>
                <w:sz w:val="20"/>
                <w:lang w:val="fr-FR"/>
              </w:rPr>
              <w:t>occhio</w:t>
            </w:r>
            <w:proofErr w:type="spellEnd"/>
          </w:p>
        </w:tc>
      </w:tr>
    </w:tbl>
    <w:p w:rsidR="00CD71CF" w:rsidRPr="002D24BD" w:rsidRDefault="00CD71CF" w:rsidP="002D24BD">
      <w:pPr>
        <w:ind w:firstLine="567"/>
        <w:rPr>
          <w:lang w:val="fr-FR"/>
        </w:rPr>
      </w:pPr>
    </w:p>
    <w:p w:rsidR="00D70FBC" w:rsidRDefault="002D24BD" w:rsidP="00D70FBC">
      <w:pPr>
        <w:ind w:firstLine="567"/>
        <w:rPr>
          <w:lang w:val="fr-FR"/>
        </w:rPr>
      </w:pPr>
      <w:r>
        <w:rPr>
          <w:lang w:val="fr-FR"/>
        </w:rPr>
        <w:t xml:space="preserve">En principe chaque mot contenu dans une de ces colonnes peut requérir la spécification d'un attribut </w:t>
      </w:r>
      <w:r w:rsidR="00BF6918">
        <w:rPr>
          <w:lang w:val="fr-FR"/>
        </w:rPr>
        <w:t>(langue à laquelle il appartien</w:t>
      </w:r>
      <w:r>
        <w:rPr>
          <w:lang w:val="fr-FR"/>
        </w:rPr>
        <w:t>t, forme grammaticale, signifié etc.)</w:t>
      </w:r>
      <w:r w:rsidR="00E925EB">
        <w:rPr>
          <w:lang w:val="fr-FR"/>
        </w:rPr>
        <w:t>. C'est la raison pour laquelle à chacune des colonnes contenant un mot est associée une colonne "attribut" (sauf pour l'AF à partir</w:t>
      </w:r>
      <w:r w:rsidR="00135882">
        <w:rPr>
          <w:lang w:val="fr-FR"/>
        </w:rPr>
        <w:t xml:space="preserve"> de AF5, pour MF3 et pour FC3). On aura par exemple :</w:t>
      </w:r>
    </w:p>
    <w:p w:rsidR="00E925EB" w:rsidRDefault="00E925EB" w:rsidP="00D70FBC">
      <w:pPr>
        <w:ind w:firstLine="567"/>
        <w:rPr>
          <w:ins w:id="2" w:author="Galipette" w:date="2020-10-07T02:22:00Z"/>
          <w:lang w:val="fr-FR"/>
        </w:rPr>
      </w:pPr>
    </w:p>
    <w:tbl>
      <w:tblPr>
        <w:tblW w:w="8967" w:type="dxa"/>
        <w:tblInd w:w="70" w:type="dxa"/>
        <w:tblCellMar>
          <w:left w:w="70" w:type="dxa"/>
          <w:right w:w="70" w:type="dxa"/>
        </w:tblCellMar>
        <w:tblLook w:val="04A0" w:firstRow="1" w:lastRow="0" w:firstColumn="1" w:lastColumn="0" w:noHBand="0" w:noVBand="1"/>
      </w:tblPr>
      <w:tblGrid>
        <w:gridCol w:w="1204"/>
        <w:gridCol w:w="1035"/>
        <w:gridCol w:w="1191"/>
        <w:gridCol w:w="960"/>
        <w:gridCol w:w="960"/>
        <w:gridCol w:w="708"/>
        <w:gridCol w:w="852"/>
        <w:gridCol w:w="1044"/>
        <w:gridCol w:w="1013"/>
      </w:tblGrid>
      <w:tr w:rsidR="00725F2A" w:rsidRPr="00E925EB" w:rsidTr="00725F2A">
        <w:trPr>
          <w:trHeight w:val="255"/>
        </w:trPr>
        <w:tc>
          <w:tcPr>
            <w:tcW w:w="1204" w:type="dxa"/>
            <w:tcBorders>
              <w:top w:val="nil"/>
              <w:left w:val="nil"/>
              <w:bottom w:val="single" w:sz="4" w:space="0" w:color="auto"/>
              <w:right w:val="nil"/>
            </w:tcBorders>
            <w:shd w:val="clear" w:color="auto" w:fill="auto"/>
            <w:noWrap/>
            <w:hideMark/>
          </w:tcPr>
          <w:p w:rsidR="00725F2A" w:rsidRPr="00E925EB" w:rsidRDefault="00725F2A" w:rsidP="00725F2A">
            <w:pPr>
              <w:widowControl/>
              <w:jc w:val="left"/>
              <w:rPr>
                <w:rFonts w:ascii="Arial" w:hAnsi="Arial" w:cs="Arial"/>
                <w:snapToGrid/>
                <w:color w:val="000000"/>
                <w:sz w:val="20"/>
                <w:lang w:val="fr-FR"/>
              </w:rPr>
            </w:pPr>
            <w:r w:rsidRPr="00E925EB">
              <w:rPr>
                <w:rFonts w:ascii="Arial" w:hAnsi="Arial" w:cs="Arial"/>
                <w:snapToGrid/>
                <w:color w:val="000000"/>
                <w:sz w:val="20"/>
                <w:lang w:val="fr-FR"/>
              </w:rPr>
              <w:t>étymon 1</w:t>
            </w:r>
          </w:p>
        </w:tc>
        <w:tc>
          <w:tcPr>
            <w:tcW w:w="1035" w:type="dxa"/>
            <w:tcBorders>
              <w:top w:val="nil"/>
              <w:left w:val="nil"/>
              <w:bottom w:val="single" w:sz="4" w:space="0" w:color="auto"/>
              <w:right w:val="nil"/>
            </w:tcBorders>
          </w:tcPr>
          <w:p w:rsidR="00725F2A" w:rsidRPr="00E925EB" w:rsidRDefault="00725F2A" w:rsidP="00725F2A">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1 </w:t>
            </w:r>
            <w:proofErr w:type="spellStart"/>
            <w:r w:rsidRPr="00E925EB">
              <w:rPr>
                <w:rFonts w:ascii="Arial" w:hAnsi="Arial" w:cs="Arial"/>
                <w:snapToGrid/>
                <w:color w:val="000000"/>
                <w:sz w:val="20"/>
                <w:lang w:val="fr-FR"/>
              </w:rPr>
              <w:t>attr</w:t>
            </w:r>
            <w:proofErr w:type="spellEnd"/>
            <w:r w:rsidRPr="00E925EB">
              <w:rPr>
                <w:rFonts w:ascii="Arial" w:hAnsi="Arial" w:cs="Arial"/>
                <w:snapToGrid/>
                <w:color w:val="000000"/>
                <w:sz w:val="20"/>
                <w:lang w:val="fr-FR"/>
              </w:rPr>
              <w:t>.</w:t>
            </w:r>
          </w:p>
        </w:tc>
        <w:tc>
          <w:tcPr>
            <w:tcW w:w="1191" w:type="dxa"/>
            <w:tcBorders>
              <w:top w:val="nil"/>
              <w:left w:val="nil"/>
              <w:bottom w:val="single" w:sz="4" w:space="0" w:color="auto"/>
              <w:right w:val="nil"/>
            </w:tcBorders>
            <w:shd w:val="clear" w:color="auto" w:fill="auto"/>
            <w:noWrap/>
            <w:hideMark/>
          </w:tcPr>
          <w:p w:rsidR="00725F2A" w:rsidRPr="00E925EB" w:rsidRDefault="00725F2A" w:rsidP="00725F2A">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w:t>
            </w:r>
            <w:r>
              <w:rPr>
                <w:rFonts w:ascii="Arial" w:hAnsi="Arial" w:cs="Arial"/>
                <w:snapToGrid/>
                <w:color w:val="000000"/>
                <w:sz w:val="20"/>
                <w:lang w:val="fr-FR"/>
              </w:rPr>
              <w:t>2</w:t>
            </w:r>
          </w:p>
        </w:tc>
        <w:tc>
          <w:tcPr>
            <w:tcW w:w="960" w:type="dxa"/>
            <w:tcBorders>
              <w:top w:val="nil"/>
              <w:left w:val="nil"/>
              <w:bottom w:val="single" w:sz="4" w:space="0" w:color="auto"/>
              <w:right w:val="nil"/>
            </w:tcBorders>
          </w:tcPr>
          <w:p w:rsidR="00725F2A" w:rsidRPr="00E925EB" w:rsidRDefault="00725F2A" w:rsidP="00725F2A">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w:t>
            </w:r>
            <w:r>
              <w:rPr>
                <w:rFonts w:ascii="Arial" w:hAnsi="Arial" w:cs="Arial"/>
                <w:snapToGrid/>
                <w:color w:val="000000"/>
                <w:sz w:val="20"/>
                <w:lang w:val="fr-FR"/>
              </w:rPr>
              <w:t>2</w:t>
            </w:r>
            <w:r w:rsidRPr="00E925EB">
              <w:rPr>
                <w:rFonts w:ascii="Arial" w:hAnsi="Arial" w:cs="Arial"/>
                <w:snapToGrid/>
                <w:color w:val="000000"/>
                <w:sz w:val="20"/>
                <w:lang w:val="fr-FR"/>
              </w:rPr>
              <w:t xml:space="preserve"> </w:t>
            </w:r>
            <w:proofErr w:type="spellStart"/>
            <w:r w:rsidRPr="00E925EB">
              <w:rPr>
                <w:rFonts w:ascii="Arial" w:hAnsi="Arial" w:cs="Arial"/>
                <w:snapToGrid/>
                <w:color w:val="000000"/>
                <w:sz w:val="20"/>
                <w:lang w:val="fr-FR"/>
              </w:rPr>
              <w:t>attr</w:t>
            </w:r>
            <w:proofErr w:type="spellEnd"/>
            <w:r w:rsidRPr="00E925EB">
              <w:rPr>
                <w:rFonts w:ascii="Arial" w:hAnsi="Arial" w:cs="Arial"/>
                <w:snapToGrid/>
                <w:color w:val="000000"/>
                <w:sz w:val="20"/>
                <w:lang w:val="fr-FR"/>
              </w:rPr>
              <w:t>.</w:t>
            </w:r>
          </w:p>
        </w:tc>
        <w:tc>
          <w:tcPr>
            <w:tcW w:w="960" w:type="dxa"/>
            <w:tcBorders>
              <w:top w:val="nil"/>
              <w:left w:val="nil"/>
              <w:bottom w:val="single" w:sz="4" w:space="0" w:color="auto"/>
              <w:right w:val="nil"/>
            </w:tcBorders>
            <w:shd w:val="clear" w:color="auto" w:fill="auto"/>
          </w:tcPr>
          <w:p w:rsidR="00725F2A" w:rsidRPr="00E925EB" w:rsidRDefault="00725F2A" w:rsidP="00725F2A">
            <w:pPr>
              <w:widowControl/>
              <w:jc w:val="left"/>
              <w:rPr>
                <w:rFonts w:ascii="Arial" w:hAnsi="Arial" w:cs="Arial"/>
                <w:snapToGrid/>
                <w:color w:val="000000"/>
                <w:sz w:val="20"/>
                <w:lang w:val="fr-FR"/>
              </w:rPr>
            </w:pPr>
            <w:r>
              <w:rPr>
                <w:rFonts w:ascii="Arial" w:hAnsi="Arial" w:cs="Arial"/>
                <w:snapToGrid/>
                <w:color w:val="000000"/>
                <w:sz w:val="20"/>
                <w:lang w:val="fr-FR"/>
              </w:rPr>
              <w:t>AF1</w:t>
            </w:r>
          </w:p>
        </w:tc>
        <w:tc>
          <w:tcPr>
            <w:tcW w:w="708" w:type="dxa"/>
            <w:tcBorders>
              <w:top w:val="nil"/>
              <w:left w:val="nil"/>
              <w:bottom w:val="single" w:sz="4" w:space="0" w:color="auto"/>
              <w:right w:val="nil"/>
            </w:tcBorders>
            <w:shd w:val="clear" w:color="auto" w:fill="auto"/>
          </w:tcPr>
          <w:p w:rsidR="00725F2A" w:rsidRDefault="00725F2A" w:rsidP="00725F2A">
            <w:pPr>
              <w:widowControl/>
              <w:jc w:val="left"/>
              <w:rPr>
                <w:rFonts w:ascii="Arial" w:hAnsi="Arial" w:cs="Arial"/>
                <w:snapToGrid/>
                <w:color w:val="000000"/>
                <w:sz w:val="20"/>
                <w:lang w:val="fr-FR"/>
              </w:rPr>
            </w:pPr>
            <w:r>
              <w:rPr>
                <w:rFonts w:ascii="Arial" w:hAnsi="Arial" w:cs="Arial"/>
                <w:snapToGrid/>
                <w:color w:val="000000"/>
                <w:sz w:val="20"/>
                <w:lang w:val="fr-FR"/>
              </w:rPr>
              <w:t xml:space="preserve">AF1 </w:t>
            </w:r>
          </w:p>
          <w:p w:rsidR="00725F2A" w:rsidRPr="00E925EB" w:rsidRDefault="00725F2A" w:rsidP="00725F2A">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attr</w:t>
            </w:r>
            <w:proofErr w:type="spellEnd"/>
            <w:r>
              <w:rPr>
                <w:rFonts w:ascii="Arial" w:hAnsi="Arial" w:cs="Arial"/>
                <w:snapToGrid/>
                <w:color w:val="000000"/>
                <w:sz w:val="20"/>
                <w:lang w:val="fr-FR"/>
              </w:rPr>
              <w:t>.</w:t>
            </w:r>
          </w:p>
        </w:tc>
        <w:tc>
          <w:tcPr>
            <w:tcW w:w="852" w:type="dxa"/>
            <w:tcBorders>
              <w:top w:val="nil"/>
              <w:left w:val="nil"/>
              <w:bottom w:val="single" w:sz="4" w:space="0" w:color="auto"/>
              <w:right w:val="nil"/>
            </w:tcBorders>
            <w:shd w:val="clear" w:color="auto" w:fill="auto"/>
          </w:tcPr>
          <w:p w:rsidR="00725F2A" w:rsidRPr="00E925EB" w:rsidRDefault="00725F2A" w:rsidP="00725F2A">
            <w:pPr>
              <w:widowControl/>
              <w:jc w:val="left"/>
              <w:rPr>
                <w:rFonts w:ascii="Arial" w:hAnsi="Arial" w:cs="Arial"/>
                <w:snapToGrid/>
                <w:color w:val="000000"/>
                <w:sz w:val="20"/>
                <w:lang w:val="fr-FR"/>
              </w:rPr>
            </w:pPr>
            <w:r>
              <w:rPr>
                <w:rFonts w:ascii="Arial" w:hAnsi="Arial" w:cs="Arial"/>
                <w:snapToGrid/>
                <w:color w:val="000000"/>
                <w:sz w:val="20"/>
                <w:lang w:val="fr-FR"/>
              </w:rPr>
              <w:t>AF2</w:t>
            </w:r>
          </w:p>
        </w:tc>
        <w:tc>
          <w:tcPr>
            <w:tcW w:w="1044" w:type="dxa"/>
            <w:tcBorders>
              <w:top w:val="nil"/>
              <w:left w:val="nil"/>
              <w:bottom w:val="single" w:sz="4" w:space="0" w:color="auto"/>
              <w:right w:val="nil"/>
            </w:tcBorders>
            <w:shd w:val="clear" w:color="auto" w:fill="auto"/>
          </w:tcPr>
          <w:p w:rsidR="00725F2A" w:rsidRDefault="00725F2A" w:rsidP="00725F2A">
            <w:pPr>
              <w:widowControl/>
              <w:jc w:val="left"/>
              <w:rPr>
                <w:rFonts w:ascii="Arial" w:hAnsi="Arial" w:cs="Arial"/>
                <w:snapToGrid/>
                <w:color w:val="000000"/>
                <w:sz w:val="20"/>
                <w:lang w:val="fr-FR"/>
              </w:rPr>
            </w:pPr>
            <w:r>
              <w:rPr>
                <w:rFonts w:ascii="Arial" w:hAnsi="Arial" w:cs="Arial"/>
                <w:snapToGrid/>
                <w:color w:val="000000"/>
                <w:sz w:val="20"/>
                <w:lang w:val="fr-FR"/>
              </w:rPr>
              <w:t>AF2</w:t>
            </w:r>
          </w:p>
          <w:p w:rsidR="00725F2A" w:rsidRPr="00E925EB" w:rsidRDefault="00725F2A" w:rsidP="00725F2A">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attr</w:t>
            </w:r>
            <w:proofErr w:type="spellEnd"/>
            <w:r>
              <w:rPr>
                <w:rFonts w:ascii="Arial" w:hAnsi="Arial" w:cs="Arial"/>
                <w:snapToGrid/>
                <w:color w:val="000000"/>
                <w:sz w:val="20"/>
                <w:lang w:val="fr-FR"/>
              </w:rPr>
              <w:t>.</w:t>
            </w:r>
          </w:p>
        </w:tc>
        <w:tc>
          <w:tcPr>
            <w:tcW w:w="1013" w:type="dxa"/>
            <w:tcBorders>
              <w:top w:val="nil"/>
              <w:left w:val="nil"/>
              <w:bottom w:val="single" w:sz="4" w:space="0" w:color="auto"/>
              <w:right w:val="nil"/>
            </w:tcBorders>
            <w:shd w:val="clear" w:color="auto" w:fill="auto"/>
          </w:tcPr>
          <w:p w:rsidR="00725F2A" w:rsidRPr="00E925EB" w:rsidRDefault="00725F2A" w:rsidP="00725F2A">
            <w:pPr>
              <w:widowControl/>
              <w:jc w:val="left"/>
              <w:rPr>
                <w:rFonts w:ascii="Arial" w:hAnsi="Arial" w:cs="Arial"/>
                <w:snapToGrid/>
                <w:color w:val="000000"/>
                <w:sz w:val="20"/>
                <w:lang w:val="fr-FR"/>
              </w:rPr>
            </w:pPr>
            <w:r>
              <w:rPr>
                <w:rFonts w:ascii="Arial" w:hAnsi="Arial" w:cs="Arial"/>
                <w:snapToGrid/>
                <w:color w:val="000000"/>
                <w:sz w:val="20"/>
                <w:lang w:val="fr-FR"/>
              </w:rPr>
              <w:t>FC</w:t>
            </w:r>
          </w:p>
        </w:tc>
      </w:tr>
      <w:tr w:rsidR="00725F2A" w:rsidRPr="00E925EB" w:rsidTr="00725F2A">
        <w:trPr>
          <w:trHeight w:val="255"/>
        </w:trPr>
        <w:tc>
          <w:tcPr>
            <w:tcW w:w="1204" w:type="dxa"/>
            <w:tcBorders>
              <w:top w:val="single" w:sz="4" w:space="0" w:color="auto"/>
              <w:left w:val="nil"/>
              <w:right w:val="nil"/>
            </w:tcBorders>
            <w:shd w:val="clear" w:color="auto" w:fill="auto"/>
            <w:noWrap/>
          </w:tcPr>
          <w:p w:rsidR="00725F2A" w:rsidRPr="00135882" w:rsidRDefault="00725F2A" w:rsidP="00725F2A">
            <w:pPr>
              <w:widowControl/>
              <w:jc w:val="left"/>
              <w:rPr>
                <w:rFonts w:ascii="Arial" w:hAnsi="Arial" w:cs="Arial"/>
                <w:snapToGrid/>
                <w:color w:val="000000"/>
                <w:sz w:val="20"/>
                <w:lang w:val="fr-FR"/>
              </w:rPr>
            </w:pPr>
            <w:proofErr w:type="spellStart"/>
            <w:r w:rsidRPr="00135882">
              <w:rPr>
                <w:rFonts w:ascii="Arial" w:hAnsi="Arial" w:cs="Arial"/>
                <w:snapToGrid/>
                <w:color w:val="000000"/>
                <w:sz w:val="20"/>
                <w:lang w:val="fr-FR"/>
              </w:rPr>
              <w:t>bot</w:t>
            </w:r>
            <w:r w:rsidRPr="00135882">
              <w:rPr>
                <w:rFonts w:ascii="Arial" w:hAnsi="Arial" w:cs="Arial"/>
                <w:snapToGrid/>
                <w:color w:val="000000"/>
                <w:sz w:val="20"/>
                <w:u w:val="single"/>
                <w:lang w:val="fr-FR"/>
              </w:rPr>
              <w:t>e</w:t>
            </w:r>
            <w:r w:rsidRPr="00135882">
              <w:rPr>
                <w:rFonts w:ascii="Arial" w:hAnsi="Arial" w:cs="Arial"/>
                <w:snapToGrid/>
                <w:color w:val="000000"/>
                <w:sz w:val="20"/>
                <w:lang w:val="fr-FR"/>
              </w:rPr>
              <w:t>llu</w:t>
            </w:r>
            <w:proofErr w:type="spellEnd"/>
          </w:p>
        </w:tc>
        <w:tc>
          <w:tcPr>
            <w:tcW w:w="1035" w:type="dxa"/>
            <w:tcBorders>
              <w:top w:val="single" w:sz="4" w:space="0" w:color="auto"/>
              <w:left w:val="nil"/>
              <w:right w:val="nil"/>
            </w:tcBorders>
          </w:tcPr>
          <w:p w:rsidR="00725F2A" w:rsidRPr="00135882" w:rsidRDefault="00725F2A" w:rsidP="00725F2A">
            <w:pPr>
              <w:widowControl/>
              <w:jc w:val="left"/>
              <w:rPr>
                <w:rFonts w:ascii="Arial" w:hAnsi="Arial" w:cs="Arial"/>
                <w:snapToGrid/>
                <w:color w:val="000000"/>
                <w:sz w:val="20"/>
                <w:lang w:val="fr-FR"/>
              </w:rPr>
            </w:pPr>
            <w:proofErr w:type="spellStart"/>
            <w:r w:rsidRPr="00135882">
              <w:rPr>
                <w:rFonts w:ascii="Arial" w:hAnsi="Arial" w:cs="Arial"/>
                <w:snapToGrid/>
                <w:color w:val="000000"/>
                <w:sz w:val="20"/>
                <w:lang w:val="fr-FR"/>
              </w:rPr>
              <w:t>acc</w:t>
            </w:r>
            <w:proofErr w:type="spellEnd"/>
            <w:r w:rsidRPr="00135882">
              <w:rPr>
                <w:rFonts w:ascii="Arial" w:hAnsi="Arial" w:cs="Arial"/>
                <w:snapToGrid/>
                <w:color w:val="000000"/>
                <w:sz w:val="20"/>
                <w:lang w:val="fr-FR"/>
              </w:rPr>
              <w:t xml:space="preserve"> </w:t>
            </w:r>
            <w:proofErr w:type="spellStart"/>
            <w:r w:rsidRPr="00135882">
              <w:rPr>
                <w:rFonts w:ascii="Arial" w:hAnsi="Arial" w:cs="Arial"/>
                <w:snapToGrid/>
                <w:color w:val="000000"/>
                <w:sz w:val="20"/>
                <w:lang w:val="fr-FR"/>
              </w:rPr>
              <w:t>sg</w:t>
            </w:r>
            <w:proofErr w:type="spellEnd"/>
          </w:p>
        </w:tc>
        <w:tc>
          <w:tcPr>
            <w:tcW w:w="1191" w:type="dxa"/>
            <w:tcBorders>
              <w:top w:val="single" w:sz="4" w:space="0" w:color="auto"/>
              <w:left w:val="nil"/>
              <w:right w:val="nil"/>
            </w:tcBorders>
            <w:shd w:val="clear" w:color="auto" w:fill="auto"/>
            <w:noWrap/>
          </w:tcPr>
          <w:p w:rsidR="00725F2A" w:rsidRPr="00135882" w:rsidRDefault="00725F2A" w:rsidP="00725F2A">
            <w:pPr>
              <w:widowControl/>
              <w:jc w:val="left"/>
              <w:rPr>
                <w:rFonts w:ascii="Arial" w:hAnsi="Arial" w:cs="Arial"/>
                <w:snapToGrid/>
                <w:color w:val="000000"/>
                <w:sz w:val="20"/>
                <w:lang w:val="fr-FR"/>
              </w:rPr>
            </w:pPr>
            <w:proofErr w:type="spellStart"/>
            <w:r w:rsidRPr="00135882">
              <w:rPr>
                <w:rFonts w:ascii="Arial" w:hAnsi="Arial" w:cs="Arial"/>
                <w:snapToGrid/>
                <w:color w:val="000000"/>
                <w:sz w:val="20"/>
                <w:lang w:val="fr-FR"/>
              </w:rPr>
              <w:t>bot</w:t>
            </w:r>
            <w:r w:rsidRPr="00135882">
              <w:rPr>
                <w:rFonts w:ascii="Arial" w:hAnsi="Arial" w:cs="Arial"/>
                <w:snapToGrid/>
                <w:color w:val="000000"/>
                <w:sz w:val="20"/>
                <w:u w:val="single"/>
                <w:lang w:val="fr-FR"/>
              </w:rPr>
              <w:t>e</w:t>
            </w:r>
            <w:r w:rsidRPr="00135882">
              <w:rPr>
                <w:rFonts w:ascii="Arial" w:hAnsi="Arial" w:cs="Arial"/>
                <w:snapToGrid/>
                <w:color w:val="000000"/>
                <w:sz w:val="20"/>
                <w:lang w:val="fr-FR"/>
              </w:rPr>
              <w:t>llōs</w:t>
            </w:r>
            <w:proofErr w:type="spellEnd"/>
          </w:p>
        </w:tc>
        <w:tc>
          <w:tcPr>
            <w:tcW w:w="960" w:type="dxa"/>
            <w:tcBorders>
              <w:top w:val="single" w:sz="4" w:space="0" w:color="auto"/>
              <w:left w:val="nil"/>
              <w:right w:val="nil"/>
            </w:tcBorders>
          </w:tcPr>
          <w:p w:rsidR="00725F2A" w:rsidRPr="00135882" w:rsidRDefault="00725F2A" w:rsidP="00725F2A">
            <w:pPr>
              <w:widowControl/>
              <w:jc w:val="left"/>
              <w:rPr>
                <w:rFonts w:ascii="Arial" w:hAnsi="Arial" w:cs="Arial"/>
                <w:snapToGrid/>
                <w:color w:val="000000"/>
                <w:sz w:val="20"/>
                <w:lang w:val="fr-FR"/>
              </w:rPr>
            </w:pPr>
            <w:proofErr w:type="spellStart"/>
            <w:r w:rsidRPr="00135882">
              <w:rPr>
                <w:rFonts w:ascii="Arial" w:hAnsi="Arial" w:cs="Arial"/>
                <w:snapToGrid/>
                <w:color w:val="000000"/>
                <w:sz w:val="20"/>
                <w:lang w:val="fr-FR"/>
              </w:rPr>
              <w:t>acc</w:t>
            </w:r>
            <w:proofErr w:type="spellEnd"/>
            <w:r w:rsidRPr="00135882">
              <w:rPr>
                <w:rFonts w:ascii="Arial" w:hAnsi="Arial" w:cs="Arial"/>
                <w:snapToGrid/>
                <w:color w:val="000000"/>
                <w:sz w:val="20"/>
                <w:lang w:val="fr-FR"/>
              </w:rPr>
              <w:t xml:space="preserve"> </w:t>
            </w:r>
            <w:proofErr w:type="spellStart"/>
            <w:r w:rsidRPr="00135882">
              <w:rPr>
                <w:rFonts w:ascii="Arial" w:hAnsi="Arial" w:cs="Arial"/>
                <w:snapToGrid/>
                <w:color w:val="000000"/>
                <w:sz w:val="20"/>
                <w:lang w:val="fr-FR"/>
              </w:rPr>
              <w:t>pl</w:t>
            </w:r>
            <w:proofErr w:type="spellEnd"/>
          </w:p>
        </w:tc>
        <w:tc>
          <w:tcPr>
            <w:tcW w:w="960" w:type="dxa"/>
            <w:tcBorders>
              <w:top w:val="single" w:sz="4" w:space="0" w:color="auto"/>
              <w:left w:val="nil"/>
              <w:right w:val="nil"/>
            </w:tcBorders>
            <w:shd w:val="clear" w:color="auto" w:fill="auto"/>
          </w:tcPr>
          <w:p w:rsidR="00725F2A" w:rsidRPr="00135882" w:rsidRDefault="00725F2A" w:rsidP="00725F2A">
            <w:pPr>
              <w:widowControl/>
              <w:jc w:val="left"/>
              <w:rPr>
                <w:rFonts w:ascii="Arial" w:hAnsi="Arial" w:cs="Arial"/>
                <w:snapToGrid/>
                <w:color w:val="000000"/>
                <w:sz w:val="20"/>
                <w:lang w:val="fr-FR"/>
              </w:rPr>
            </w:pPr>
            <w:proofErr w:type="spellStart"/>
            <w:r w:rsidRPr="005857BA">
              <w:rPr>
                <w:rFonts w:ascii="Arial" w:hAnsi="Arial" w:cs="Arial"/>
                <w:color w:val="000000"/>
                <w:sz w:val="20"/>
                <w:lang w:val="fr-FR"/>
              </w:rPr>
              <w:t>boel</w:t>
            </w:r>
            <w:proofErr w:type="spellEnd"/>
          </w:p>
        </w:tc>
        <w:tc>
          <w:tcPr>
            <w:tcW w:w="708" w:type="dxa"/>
            <w:tcBorders>
              <w:top w:val="single" w:sz="4" w:space="0" w:color="auto"/>
              <w:left w:val="nil"/>
              <w:right w:val="nil"/>
            </w:tcBorders>
            <w:shd w:val="clear" w:color="auto" w:fill="auto"/>
          </w:tcPr>
          <w:p w:rsidR="00725F2A" w:rsidRPr="00135882" w:rsidRDefault="00725F2A" w:rsidP="00725F2A">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sg</w:t>
            </w:r>
            <w:proofErr w:type="spellEnd"/>
          </w:p>
        </w:tc>
        <w:tc>
          <w:tcPr>
            <w:tcW w:w="852" w:type="dxa"/>
            <w:tcBorders>
              <w:top w:val="single" w:sz="4" w:space="0" w:color="auto"/>
              <w:left w:val="nil"/>
              <w:right w:val="nil"/>
            </w:tcBorders>
            <w:shd w:val="clear" w:color="auto" w:fill="auto"/>
          </w:tcPr>
          <w:p w:rsidR="00725F2A" w:rsidRPr="00135882" w:rsidRDefault="00725F2A" w:rsidP="00725F2A">
            <w:pPr>
              <w:widowControl/>
              <w:jc w:val="left"/>
              <w:rPr>
                <w:rFonts w:ascii="Arial" w:hAnsi="Arial" w:cs="Arial"/>
                <w:snapToGrid/>
                <w:color w:val="000000"/>
                <w:sz w:val="20"/>
                <w:lang w:val="fr-FR"/>
              </w:rPr>
            </w:pPr>
            <w:proofErr w:type="spellStart"/>
            <w:r w:rsidRPr="005857BA">
              <w:rPr>
                <w:rFonts w:ascii="Arial" w:hAnsi="Arial" w:cs="Arial"/>
                <w:color w:val="000000"/>
                <w:sz w:val="20"/>
                <w:lang w:val="fr-FR"/>
              </w:rPr>
              <w:t>bouia</w:t>
            </w:r>
            <w:proofErr w:type="spellEnd"/>
            <w:r>
              <w:rPr>
                <w:rFonts w:ascii="Arial" w:hAnsi="Arial" w:cs="Arial"/>
                <w:color w:val="000000"/>
                <w:sz w:val="20"/>
              </w:rPr>
              <w:t>us</w:t>
            </w:r>
          </w:p>
        </w:tc>
        <w:tc>
          <w:tcPr>
            <w:tcW w:w="1044" w:type="dxa"/>
            <w:tcBorders>
              <w:top w:val="single" w:sz="4" w:space="0" w:color="auto"/>
              <w:left w:val="nil"/>
              <w:right w:val="nil"/>
            </w:tcBorders>
            <w:shd w:val="clear" w:color="auto" w:fill="auto"/>
          </w:tcPr>
          <w:p w:rsidR="00725F2A" w:rsidRPr="00135882" w:rsidRDefault="00725F2A" w:rsidP="00725F2A">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pl</w:t>
            </w:r>
            <w:proofErr w:type="spellEnd"/>
          </w:p>
        </w:tc>
        <w:tc>
          <w:tcPr>
            <w:tcW w:w="1013" w:type="dxa"/>
            <w:tcBorders>
              <w:top w:val="single" w:sz="4" w:space="0" w:color="auto"/>
              <w:left w:val="nil"/>
              <w:right w:val="nil"/>
            </w:tcBorders>
            <w:shd w:val="clear" w:color="auto" w:fill="auto"/>
          </w:tcPr>
          <w:p w:rsidR="00725F2A" w:rsidRPr="00135882"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boyau</w:t>
            </w:r>
            <w:proofErr w:type="spellEnd"/>
          </w:p>
        </w:tc>
      </w:tr>
      <w:tr w:rsidR="00725F2A" w:rsidRPr="00E925EB" w:rsidTr="00725F2A">
        <w:trPr>
          <w:trHeight w:val="255"/>
        </w:trPr>
        <w:tc>
          <w:tcPr>
            <w:tcW w:w="1204" w:type="dxa"/>
            <w:tcBorders>
              <w:left w:val="nil"/>
              <w:right w:val="nil"/>
            </w:tcBorders>
            <w:shd w:val="clear" w:color="auto" w:fill="auto"/>
            <w:noWrap/>
          </w:tcPr>
          <w:p w:rsidR="00725F2A" w:rsidRPr="00135882"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m</w:t>
            </w:r>
            <w:r>
              <w:rPr>
                <w:rFonts w:ascii="Arial" w:hAnsi="Arial" w:cs="Arial"/>
                <w:color w:val="000000"/>
                <w:sz w:val="20"/>
                <w:u w:val="single"/>
              </w:rPr>
              <w:t>e</w:t>
            </w:r>
            <w:r>
              <w:rPr>
                <w:rFonts w:ascii="Arial" w:hAnsi="Arial" w:cs="Arial"/>
                <w:color w:val="000000"/>
                <w:sz w:val="20"/>
              </w:rPr>
              <w:t>um</w:t>
            </w:r>
            <w:proofErr w:type="spellEnd"/>
          </w:p>
        </w:tc>
        <w:tc>
          <w:tcPr>
            <w:tcW w:w="1035" w:type="dxa"/>
            <w:tcBorders>
              <w:left w:val="nil"/>
              <w:right w:val="nil"/>
            </w:tcBorders>
          </w:tcPr>
          <w:p w:rsidR="00725F2A" w:rsidRPr="00135882" w:rsidRDefault="00725F2A" w:rsidP="00725F2A">
            <w:pPr>
              <w:widowControl/>
              <w:jc w:val="left"/>
              <w:rPr>
                <w:rFonts w:ascii="Arial" w:hAnsi="Arial" w:cs="Arial"/>
                <w:snapToGrid/>
                <w:color w:val="000000"/>
                <w:sz w:val="20"/>
                <w:lang w:val="fr-FR"/>
              </w:rPr>
            </w:pPr>
          </w:p>
        </w:tc>
        <w:tc>
          <w:tcPr>
            <w:tcW w:w="1191" w:type="dxa"/>
            <w:tcBorders>
              <w:left w:val="nil"/>
              <w:right w:val="nil"/>
            </w:tcBorders>
            <w:shd w:val="clear" w:color="auto" w:fill="auto"/>
            <w:noWrap/>
          </w:tcPr>
          <w:p w:rsidR="00725F2A" w:rsidRPr="00135882" w:rsidRDefault="00725F2A" w:rsidP="00725F2A">
            <w:pPr>
              <w:widowControl/>
              <w:jc w:val="left"/>
              <w:rPr>
                <w:rFonts w:ascii="Arial" w:hAnsi="Arial" w:cs="Arial"/>
                <w:snapToGrid/>
                <w:color w:val="000000"/>
                <w:sz w:val="20"/>
                <w:lang w:val="fr-FR"/>
              </w:rPr>
            </w:pPr>
            <w:r>
              <w:rPr>
                <w:rFonts w:ascii="Arial" w:hAnsi="Arial" w:cs="Arial"/>
                <w:color w:val="000000"/>
                <w:sz w:val="20"/>
              </w:rPr>
              <w:t>°mem</w:t>
            </w:r>
          </w:p>
        </w:tc>
        <w:tc>
          <w:tcPr>
            <w:tcW w:w="960" w:type="dxa"/>
            <w:tcBorders>
              <w:left w:val="nil"/>
              <w:right w:val="nil"/>
            </w:tcBorders>
          </w:tcPr>
          <w:p w:rsidR="00725F2A" w:rsidRPr="00135882" w:rsidRDefault="00725F2A" w:rsidP="00725F2A">
            <w:pPr>
              <w:widowControl/>
              <w:jc w:val="left"/>
              <w:rPr>
                <w:rFonts w:ascii="Arial" w:hAnsi="Arial" w:cs="Arial"/>
                <w:snapToGrid/>
                <w:color w:val="000000"/>
                <w:sz w:val="20"/>
                <w:lang w:val="fr-FR"/>
              </w:rPr>
            </w:pPr>
            <w:r>
              <w:rPr>
                <w:rFonts w:ascii="Arial" w:hAnsi="Arial" w:cs="Arial"/>
                <w:snapToGrid/>
                <w:color w:val="000000"/>
                <w:sz w:val="20"/>
                <w:lang w:val="fr-FR"/>
              </w:rPr>
              <w:t>atone</w:t>
            </w:r>
          </w:p>
        </w:tc>
        <w:tc>
          <w:tcPr>
            <w:tcW w:w="960" w:type="dxa"/>
            <w:tcBorders>
              <w:left w:val="nil"/>
              <w:right w:val="nil"/>
            </w:tcBorders>
            <w:shd w:val="clear" w:color="auto" w:fill="auto"/>
          </w:tcPr>
          <w:p w:rsidR="00725F2A" w:rsidRPr="00135882" w:rsidRDefault="00725F2A" w:rsidP="00725F2A">
            <w:pPr>
              <w:widowControl/>
              <w:jc w:val="left"/>
              <w:rPr>
                <w:rFonts w:ascii="Arial" w:hAnsi="Arial" w:cs="Arial"/>
                <w:snapToGrid/>
                <w:color w:val="000000"/>
                <w:sz w:val="20"/>
                <w:lang w:val="fr-FR"/>
              </w:rPr>
            </w:pPr>
            <w:r>
              <w:rPr>
                <w:rFonts w:ascii="Arial" w:hAnsi="Arial" w:cs="Arial"/>
                <w:color w:val="000000"/>
                <w:sz w:val="20"/>
              </w:rPr>
              <w:t>mon</w:t>
            </w:r>
          </w:p>
        </w:tc>
        <w:tc>
          <w:tcPr>
            <w:tcW w:w="708" w:type="dxa"/>
            <w:tcBorders>
              <w:left w:val="nil"/>
              <w:right w:val="nil"/>
            </w:tcBorders>
            <w:shd w:val="clear" w:color="auto" w:fill="auto"/>
          </w:tcPr>
          <w:p w:rsidR="00725F2A" w:rsidRPr="00135882" w:rsidRDefault="00725F2A" w:rsidP="00725F2A">
            <w:pPr>
              <w:widowControl/>
              <w:jc w:val="left"/>
              <w:rPr>
                <w:rFonts w:ascii="Arial" w:hAnsi="Arial" w:cs="Arial"/>
                <w:snapToGrid/>
                <w:color w:val="000000"/>
                <w:sz w:val="20"/>
                <w:lang w:val="fr-FR"/>
              </w:rPr>
            </w:pPr>
          </w:p>
        </w:tc>
        <w:tc>
          <w:tcPr>
            <w:tcW w:w="852" w:type="dxa"/>
            <w:tcBorders>
              <w:left w:val="nil"/>
              <w:right w:val="nil"/>
            </w:tcBorders>
            <w:shd w:val="clear" w:color="auto" w:fill="auto"/>
          </w:tcPr>
          <w:p w:rsidR="00725F2A" w:rsidRPr="00135882" w:rsidRDefault="00725F2A" w:rsidP="00725F2A">
            <w:pPr>
              <w:widowControl/>
              <w:jc w:val="left"/>
              <w:rPr>
                <w:rFonts w:ascii="Arial" w:hAnsi="Arial" w:cs="Arial"/>
                <w:snapToGrid/>
                <w:color w:val="000000"/>
                <w:sz w:val="20"/>
                <w:lang w:val="fr-FR"/>
              </w:rPr>
            </w:pPr>
          </w:p>
        </w:tc>
        <w:tc>
          <w:tcPr>
            <w:tcW w:w="1044" w:type="dxa"/>
            <w:tcBorders>
              <w:left w:val="nil"/>
              <w:right w:val="nil"/>
            </w:tcBorders>
            <w:shd w:val="clear" w:color="auto" w:fill="auto"/>
          </w:tcPr>
          <w:p w:rsidR="00725F2A" w:rsidRPr="00135882" w:rsidRDefault="00725F2A" w:rsidP="00725F2A">
            <w:pPr>
              <w:widowControl/>
              <w:jc w:val="left"/>
              <w:rPr>
                <w:rFonts w:ascii="Arial" w:hAnsi="Arial" w:cs="Arial"/>
                <w:snapToGrid/>
                <w:color w:val="000000"/>
                <w:sz w:val="20"/>
                <w:lang w:val="fr-FR"/>
              </w:rPr>
            </w:pPr>
          </w:p>
        </w:tc>
        <w:tc>
          <w:tcPr>
            <w:tcW w:w="1013" w:type="dxa"/>
            <w:tcBorders>
              <w:left w:val="nil"/>
              <w:right w:val="nil"/>
            </w:tcBorders>
            <w:shd w:val="clear" w:color="auto" w:fill="auto"/>
          </w:tcPr>
          <w:p w:rsidR="00725F2A" w:rsidRPr="00135882" w:rsidRDefault="00725F2A" w:rsidP="00725F2A">
            <w:pPr>
              <w:widowControl/>
              <w:jc w:val="left"/>
              <w:rPr>
                <w:rFonts w:ascii="Arial" w:hAnsi="Arial" w:cs="Arial"/>
                <w:snapToGrid/>
                <w:color w:val="000000"/>
                <w:sz w:val="20"/>
                <w:lang w:val="fr-FR"/>
              </w:rPr>
            </w:pPr>
            <w:r>
              <w:rPr>
                <w:rFonts w:ascii="Arial" w:hAnsi="Arial" w:cs="Arial"/>
                <w:snapToGrid/>
                <w:color w:val="000000"/>
                <w:sz w:val="20"/>
                <w:lang w:val="fr-FR"/>
              </w:rPr>
              <w:t>mon</w:t>
            </w:r>
          </w:p>
        </w:tc>
      </w:tr>
      <w:tr w:rsidR="00725F2A" w:rsidRPr="00E925EB" w:rsidTr="00725F2A">
        <w:trPr>
          <w:trHeight w:val="255"/>
        </w:trPr>
        <w:tc>
          <w:tcPr>
            <w:tcW w:w="1204" w:type="dxa"/>
            <w:tcBorders>
              <w:left w:val="nil"/>
              <w:right w:val="nil"/>
            </w:tcBorders>
            <w:shd w:val="clear" w:color="auto" w:fill="auto"/>
            <w:noWrap/>
          </w:tcPr>
          <w:p w:rsidR="00725F2A" w:rsidRPr="00594701" w:rsidRDefault="00725F2A" w:rsidP="00725F2A">
            <w:pPr>
              <w:widowControl/>
              <w:jc w:val="left"/>
              <w:rPr>
                <w:rFonts w:ascii="Arial" w:hAnsi="Arial" w:cs="Arial"/>
                <w:snapToGrid/>
                <w:color w:val="000000"/>
                <w:sz w:val="20"/>
                <w:u w:val="single"/>
                <w:lang w:val="fr-FR"/>
              </w:rPr>
            </w:pPr>
            <w:proofErr w:type="spellStart"/>
            <w:r>
              <w:rPr>
                <w:rFonts w:ascii="Arial" w:hAnsi="Arial" w:cs="Arial"/>
                <w:color w:val="000000"/>
                <w:sz w:val="20"/>
                <w:u w:val="single"/>
              </w:rPr>
              <w:t>o</w:t>
            </w:r>
            <w:r>
              <w:rPr>
                <w:rFonts w:ascii="Arial" w:hAnsi="Arial" w:cs="Arial"/>
                <w:color w:val="000000"/>
                <w:sz w:val="20"/>
              </w:rPr>
              <w:t>culu</w:t>
            </w:r>
            <w:proofErr w:type="spellEnd"/>
          </w:p>
        </w:tc>
        <w:tc>
          <w:tcPr>
            <w:tcW w:w="1035" w:type="dxa"/>
            <w:tcBorders>
              <w:left w:val="nil"/>
              <w:right w:val="nil"/>
            </w:tcBorders>
          </w:tcPr>
          <w:p w:rsidR="00725F2A" w:rsidRPr="00135882" w:rsidRDefault="00725F2A" w:rsidP="00725F2A">
            <w:pPr>
              <w:widowControl/>
              <w:jc w:val="left"/>
              <w:rPr>
                <w:rFonts w:ascii="Arial" w:hAnsi="Arial" w:cs="Arial"/>
                <w:snapToGrid/>
                <w:color w:val="000000"/>
                <w:sz w:val="20"/>
                <w:lang w:val="fr-FR"/>
              </w:rPr>
            </w:pPr>
          </w:p>
        </w:tc>
        <w:tc>
          <w:tcPr>
            <w:tcW w:w="1191" w:type="dxa"/>
            <w:tcBorders>
              <w:left w:val="nil"/>
              <w:right w:val="nil"/>
            </w:tcBorders>
            <w:shd w:val="clear" w:color="auto" w:fill="auto"/>
            <w:noWrap/>
          </w:tcPr>
          <w:p w:rsidR="00725F2A" w:rsidRPr="00594701" w:rsidRDefault="00725F2A" w:rsidP="00725F2A">
            <w:pPr>
              <w:widowControl/>
              <w:jc w:val="left"/>
              <w:rPr>
                <w:rFonts w:ascii="Arial" w:hAnsi="Arial" w:cs="Arial"/>
                <w:snapToGrid/>
                <w:color w:val="000000"/>
                <w:sz w:val="20"/>
                <w:u w:val="single"/>
                <w:lang w:val="fr-FR"/>
              </w:rPr>
            </w:pPr>
            <w:proofErr w:type="spellStart"/>
            <w:r>
              <w:rPr>
                <w:rFonts w:ascii="Arial" w:hAnsi="Arial" w:cs="Arial"/>
                <w:color w:val="000000"/>
                <w:sz w:val="20"/>
                <w:u w:val="single"/>
              </w:rPr>
              <w:t>o</w:t>
            </w:r>
            <w:r>
              <w:rPr>
                <w:rFonts w:ascii="Arial" w:hAnsi="Arial" w:cs="Arial"/>
                <w:color w:val="000000"/>
                <w:sz w:val="20"/>
              </w:rPr>
              <w:t>clu</w:t>
            </w:r>
            <w:proofErr w:type="spellEnd"/>
          </w:p>
        </w:tc>
        <w:tc>
          <w:tcPr>
            <w:tcW w:w="960" w:type="dxa"/>
            <w:tcBorders>
              <w:left w:val="nil"/>
              <w:right w:val="nil"/>
            </w:tcBorders>
          </w:tcPr>
          <w:p w:rsidR="00725F2A"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AppPr</w:t>
            </w:r>
            <w:proofErr w:type="spellEnd"/>
            <w:r>
              <w:rPr>
                <w:rFonts w:ascii="Arial" w:hAnsi="Arial" w:cs="Arial"/>
                <w:color w:val="000000"/>
                <w:sz w:val="20"/>
              </w:rPr>
              <w:t xml:space="preserve"> 111</w:t>
            </w:r>
          </w:p>
        </w:tc>
        <w:tc>
          <w:tcPr>
            <w:tcW w:w="960"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u w:val="single"/>
                <w:lang w:val="fr-FR"/>
              </w:rPr>
            </w:pPr>
          </w:p>
        </w:tc>
        <w:tc>
          <w:tcPr>
            <w:tcW w:w="708" w:type="dxa"/>
            <w:tcBorders>
              <w:left w:val="nil"/>
              <w:right w:val="nil"/>
            </w:tcBorders>
            <w:shd w:val="clear" w:color="auto" w:fill="auto"/>
          </w:tcPr>
          <w:p w:rsidR="00725F2A" w:rsidRPr="005857BA"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ueil</w:t>
            </w:r>
            <w:proofErr w:type="spellEnd"/>
          </w:p>
        </w:tc>
        <w:tc>
          <w:tcPr>
            <w:tcW w:w="852" w:type="dxa"/>
            <w:tcBorders>
              <w:left w:val="nil"/>
              <w:right w:val="nil"/>
            </w:tcBorders>
            <w:shd w:val="clear" w:color="auto" w:fill="auto"/>
          </w:tcPr>
          <w:p w:rsidR="00725F2A" w:rsidRPr="005857BA" w:rsidRDefault="00725F2A" w:rsidP="00725F2A">
            <w:pPr>
              <w:widowControl/>
              <w:jc w:val="left"/>
              <w:rPr>
                <w:rFonts w:ascii="Arial" w:hAnsi="Arial" w:cs="Arial"/>
                <w:snapToGrid/>
                <w:color w:val="000000"/>
                <w:sz w:val="20"/>
                <w:lang w:val="fr-FR"/>
              </w:rPr>
            </w:pPr>
            <w:r>
              <w:rPr>
                <w:rFonts w:ascii="Arial" w:hAnsi="Arial" w:cs="Arial"/>
                <w:color w:val="000000"/>
                <w:sz w:val="20"/>
              </w:rPr>
              <w:t>oil</w:t>
            </w:r>
          </w:p>
        </w:tc>
        <w:tc>
          <w:tcPr>
            <w:tcW w:w="1044" w:type="dxa"/>
            <w:tcBorders>
              <w:left w:val="nil"/>
              <w:right w:val="nil"/>
            </w:tcBorders>
            <w:shd w:val="clear" w:color="auto" w:fill="auto"/>
          </w:tcPr>
          <w:p w:rsidR="00725F2A" w:rsidRPr="005857BA" w:rsidRDefault="00725F2A" w:rsidP="00725F2A">
            <w:pPr>
              <w:widowControl/>
              <w:jc w:val="left"/>
              <w:rPr>
                <w:rFonts w:ascii="Arial" w:hAnsi="Arial" w:cs="Arial"/>
                <w:snapToGrid/>
                <w:color w:val="000000"/>
                <w:sz w:val="20"/>
                <w:lang w:val="fr-FR"/>
              </w:rPr>
            </w:pPr>
            <w:r>
              <w:rPr>
                <w:rFonts w:ascii="Arial" w:hAnsi="Arial" w:cs="Arial"/>
                <w:color w:val="000000"/>
                <w:sz w:val="20"/>
              </w:rPr>
              <w:t>entrée GDC, TL</w:t>
            </w:r>
          </w:p>
        </w:tc>
        <w:tc>
          <w:tcPr>
            <w:tcW w:w="1013"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u w:val="single"/>
                <w:lang w:val="fr-FR"/>
              </w:rPr>
            </w:pPr>
          </w:p>
        </w:tc>
      </w:tr>
      <w:tr w:rsidR="00725F2A" w:rsidRPr="00E925EB" w:rsidTr="00725F2A">
        <w:trPr>
          <w:trHeight w:val="255"/>
        </w:trPr>
        <w:tc>
          <w:tcPr>
            <w:tcW w:w="1204" w:type="dxa"/>
            <w:tcBorders>
              <w:left w:val="nil"/>
              <w:right w:val="nil"/>
            </w:tcBorders>
            <w:shd w:val="clear" w:color="auto" w:fill="auto"/>
            <w:noWrap/>
          </w:tcPr>
          <w:p w:rsidR="00725F2A" w:rsidRPr="00594701"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artem</w:t>
            </w:r>
            <w:r>
              <w:rPr>
                <w:rFonts w:ascii="Arial" w:hAnsi="Arial" w:cs="Arial"/>
                <w:color w:val="000000"/>
                <w:sz w:val="20"/>
                <w:u w:val="single"/>
              </w:rPr>
              <w:t>ī</w:t>
            </w:r>
            <w:r>
              <w:rPr>
                <w:rFonts w:ascii="Arial" w:hAnsi="Arial" w:cs="Arial"/>
                <w:color w:val="000000"/>
                <w:sz w:val="20"/>
              </w:rPr>
              <w:t>sia</w:t>
            </w:r>
            <w:proofErr w:type="spellEnd"/>
          </w:p>
        </w:tc>
        <w:tc>
          <w:tcPr>
            <w:tcW w:w="1035" w:type="dxa"/>
            <w:tcBorders>
              <w:left w:val="nil"/>
              <w:right w:val="nil"/>
            </w:tcBorders>
          </w:tcPr>
          <w:p w:rsidR="00725F2A" w:rsidRPr="00135882" w:rsidRDefault="00725F2A" w:rsidP="00725F2A">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lc</w:t>
            </w:r>
            <w:proofErr w:type="spellEnd"/>
          </w:p>
        </w:tc>
        <w:tc>
          <w:tcPr>
            <w:tcW w:w="1191" w:type="dxa"/>
            <w:tcBorders>
              <w:left w:val="nil"/>
              <w:right w:val="nil"/>
            </w:tcBorders>
            <w:shd w:val="clear" w:color="auto" w:fill="auto"/>
            <w:noWrap/>
          </w:tcPr>
          <w:p w:rsidR="00725F2A" w:rsidRPr="00594701" w:rsidRDefault="00725F2A" w:rsidP="00725F2A">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artem</w:t>
            </w:r>
            <w:r>
              <w:rPr>
                <w:rFonts w:ascii="Arial" w:hAnsi="Arial" w:cs="Arial"/>
                <w:color w:val="000000"/>
                <w:sz w:val="20"/>
                <w:u w:val="single"/>
              </w:rPr>
              <w:t>i</w:t>
            </w:r>
            <w:r>
              <w:rPr>
                <w:rFonts w:ascii="Arial" w:hAnsi="Arial" w:cs="Arial"/>
                <w:color w:val="000000"/>
                <w:sz w:val="20"/>
              </w:rPr>
              <w:t>sia</w:t>
            </w:r>
            <w:proofErr w:type="spellEnd"/>
          </w:p>
        </w:tc>
        <w:tc>
          <w:tcPr>
            <w:tcW w:w="960" w:type="dxa"/>
            <w:tcBorders>
              <w:left w:val="nil"/>
              <w:right w:val="nil"/>
            </w:tcBorders>
          </w:tcPr>
          <w:p w:rsidR="00725F2A" w:rsidRDefault="00725F2A" w:rsidP="00725F2A">
            <w:pPr>
              <w:widowControl/>
              <w:jc w:val="left"/>
              <w:rPr>
                <w:rFonts w:ascii="Arial" w:hAnsi="Arial" w:cs="Arial"/>
                <w:color w:val="000000"/>
                <w:sz w:val="20"/>
              </w:rPr>
            </w:pPr>
          </w:p>
        </w:tc>
        <w:tc>
          <w:tcPr>
            <w:tcW w:w="960"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armoise</w:t>
            </w:r>
            <w:proofErr w:type="spellEnd"/>
          </w:p>
        </w:tc>
        <w:tc>
          <w:tcPr>
            <w:tcW w:w="708"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
        </w:tc>
        <w:tc>
          <w:tcPr>
            <w:tcW w:w="852"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ermoise</w:t>
            </w:r>
            <w:proofErr w:type="spellEnd"/>
          </w:p>
        </w:tc>
        <w:tc>
          <w:tcPr>
            <w:tcW w:w="1044"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
        </w:tc>
        <w:tc>
          <w:tcPr>
            <w:tcW w:w="1013"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armoise</w:t>
            </w:r>
            <w:proofErr w:type="spellEnd"/>
          </w:p>
        </w:tc>
      </w:tr>
      <w:tr w:rsidR="00725F2A" w:rsidRPr="00E925EB" w:rsidTr="00725F2A">
        <w:trPr>
          <w:trHeight w:val="255"/>
        </w:trPr>
        <w:tc>
          <w:tcPr>
            <w:tcW w:w="1204" w:type="dxa"/>
            <w:tcBorders>
              <w:left w:val="nil"/>
              <w:right w:val="nil"/>
            </w:tcBorders>
            <w:shd w:val="clear" w:color="auto" w:fill="auto"/>
            <w:noWrap/>
          </w:tcPr>
          <w:p w:rsidR="00725F2A" w:rsidRPr="00594701"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rec</w:t>
            </w:r>
            <w:r>
              <w:rPr>
                <w:rFonts w:ascii="Arial" w:hAnsi="Arial" w:cs="Arial"/>
                <w:color w:val="000000"/>
                <w:sz w:val="20"/>
                <w:u w:val="single"/>
              </w:rPr>
              <w:t>i</w:t>
            </w:r>
            <w:r>
              <w:rPr>
                <w:rFonts w:ascii="Arial" w:hAnsi="Arial" w:cs="Arial"/>
                <w:color w:val="000000"/>
                <w:sz w:val="20"/>
              </w:rPr>
              <w:t>piō</w:t>
            </w:r>
            <w:proofErr w:type="spellEnd"/>
          </w:p>
        </w:tc>
        <w:tc>
          <w:tcPr>
            <w:tcW w:w="1035" w:type="dxa"/>
            <w:tcBorders>
              <w:left w:val="nil"/>
              <w:right w:val="nil"/>
            </w:tcBorders>
          </w:tcPr>
          <w:p w:rsidR="00725F2A" w:rsidRDefault="00725F2A" w:rsidP="00725F2A">
            <w:pPr>
              <w:widowControl/>
              <w:jc w:val="left"/>
              <w:rPr>
                <w:rFonts w:ascii="Arial" w:hAnsi="Arial" w:cs="Arial"/>
                <w:snapToGrid/>
                <w:color w:val="000000"/>
                <w:sz w:val="20"/>
                <w:lang w:val="fr-FR"/>
              </w:rPr>
            </w:pPr>
            <w:r>
              <w:rPr>
                <w:rFonts w:ascii="Arial" w:hAnsi="Arial" w:cs="Arial"/>
                <w:snapToGrid/>
                <w:color w:val="000000"/>
                <w:sz w:val="20"/>
                <w:lang w:val="fr-FR"/>
              </w:rPr>
              <w:t>1s</w:t>
            </w:r>
          </w:p>
        </w:tc>
        <w:tc>
          <w:tcPr>
            <w:tcW w:w="1191" w:type="dxa"/>
            <w:tcBorders>
              <w:left w:val="nil"/>
              <w:right w:val="nil"/>
            </w:tcBorders>
            <w:shd w:val="clear" w:color="auto" w:fill="auto"/>
            <w:noWrap/>
          </w:tcPr>
          <w:p w:rsidR="00725F2A" w:rsidRPr="00594701" w:rsidRDefault="00725F2A" w:rsidP="00725F2A">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rec</w:t>
            </w:r>
            <w:r>
              <w:rPr>
                <w:rFonts w:ascii="Arial" w:hAnsi="Arial" w:cs="Arial"/>
                <w:color w:val="000000"/>
                <w:sz w:val="20"/>
                <w:u w:val="single"/>
              </w:rPr>
              <w:t>i</w:t>
            </w:r>
            <w:r>
              <w:rPr>
                <w:rFonts w:ascii="Arial" w:hAnsi="Arial" w:cs="Arial"/>
                <w:color w:val="000000"/>
                <w:sz w:val="20"/>
              </w:rPr>
              <w:t>po</w:t>
            </w:r>
            <w:proofErr w:type="spellEnd"/>
          </w:p>
        </w:tc>
        <w:tc>
          <w:tcPr>
            <w:tcW w:w="960" w:type="dxa"/>
            <w:tcBorders>
              <w:left w:val="nil"/>
              <w:right w:val="nil"/>
            </w:tcBorders>
          </w:tcPr>
          <w:p w:rsidR="00725F2A" w:rsidRDefault="00725F2A" w:rsidP="00725F2A">
            <w:pPr>
              <w:widowControl/>
              <w:jc w:val="left"/>
              <w:rPr>
                <w:rFonts w:ascii="Arial" w:hAnsi="Arial" w:cs="Arial"/>
                <w:color w:val="000000"/>
                <w:sz w:val="20"/>
              </w:rPr>
            </w:pPr>
          </w:p>
        </w:tc>
        <w:tc>
          <w:tcPr>
            <w:tcW w:w="960"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receif</w:t>
            </w:r>
            <w:proofErr w:type="spellEnd"/>
          </w:p>
        </w:tc>
        <w:tc>
          <w:tcPr>
            <w:tcW w:w="708"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
        </w:tc>
        <w:tc>
          <w:tcPr>
            <w:tcW w:w="852"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reçoif</w:t>
            </w:r>
            <w:proofErr w:type="spellEnd"/>
          </w:p>
        </w:tc>
        <w:tc>
          <w:tcPr>
            <w:tcW w:w="1044"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
        </w:tc>
        <w:tc>
          <w:tcPr>
            <w:tcW w:w="1013"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r>
              <w:rPr>
                <w:rFonts w:ascii="Arial" w:hAnsi="Arial" w:cs="Arial"/>
                <w:color w:val="000000"/>
                <w:sz w:val="20"/>
              </w:rPr>
              <w:t xml:space="preserve">(je) </w:t>
            </w:r>
            <w:proofErr w:type="spellStart"/>
            <w:r>
              <w:rPr>
                <w:rFonts w:ascii="Arial" w:hAnsi="Arial" w:cs="Arial"/>
                <w:color w:val="000000"/>
                <w:sz w:val="20"/>
              </w:rPr>
              <w:t>reçois</w:t>
            </w:r>
            <w:proofErr w:type="spellEnd"/>
          </w:p>
        </w:tc>
      </w:tr>
      <w:tr w:rsidR="00725F2A" w:rsidRPr="00E925EB" w:rsidTr="00725F2A">
        <w:trPr>
          <w:trHeight w:val="255"/>
        </w:trPr>
        <w:tc>
          <w:tcPr>
            <w:tcW w:w="1204" w:type="dxa"/>
            <w:tcBorders>
              <w:left w:val="nil"/>
              <w:right w:val="nil"/>
            </w:tcBorders>
            <w:shd w:val="clear" w:color="auto" w:fill="auto"/>
            <w:noWrap/>
          </w:tcPr>
          <w:p w:rsidR="00725F2A" w:rsidRPr="00594701"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brogilos</w:t>
            </w:r>
            <w:proofErr w:type="spellEnd"/>
          </w:p>
        </w:tc>
        <w:tc>
          <w:tcPr>
            <w:tcW w:w="1035" w:type="dxa"/>
            <w:tcBorders>
              <w:left w:val="nil"/>
              <w:right w:val="nil"/>
            </w:tcBorders>
          </w:tcPr>
          <w:p w:rsidR="00725F2A" w:rsidRDefault="00725F2A" w:rsidP="00725F2A">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celt</w:t>
            </w:r>
            <w:proofErr w:type="spellEnd"/>
          </w:p>
        </w:tc>
        <w:tc>
          <w:tcPr>
            <w:tcW w:w="1191" w:type="dxa"/>
            <w:tcBorders>
              <w:left w:val="nil"/>
              <w:right w:val="nil"/>
            </w:tcBorders>
            <w:shd w:val="clear" w:color="auto" w:fill="auto"/>
            <w:noWrap/>
          </w:tcPr>
          <w:p w:rsidR="00725F2A" w:rsidRPr="00594701"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br</w:t>
            </w:r>
            <w:r>
              <w:rPr>
                <w:rFonts w:ascii="Arial" w:hAnsi="Arial" w:cs="Arial"/>
                <w:color w:val="000000"/>
                <w:sz w:val="20"/>
                <w:u w:val="single"/>
              </w:rPr>
              <w:t>o</w:t>
            </w:r>
            <w:r>
              <w:rPr>
                <w:rFonts w:ascii="Arial" w:hAnsi="Arial" w:cs="Arial"/>
                <w:color w:val="000000"/>
                <w:sz w:val="20"/>
              </w:rPr>
              <w:t>gilu</w:t>
            </w:r>
            <w:proofErr w:type="spellEnd"/>
          </w:p>
        </w:tc>
        <w:tc>
          <w:tcPr>
            <w:tcW w:w="960" w:type="dxa"/>
            <w:tcBorders>
              <w:left w:val="nil"/>
              <w:right w:val="nil"/>
            </w:tcBorders>
          </w:tcPr>
          <w:p w:rsidR="00725F2A" w:rsidRDefault="00725F2A" w:rsidP="00725F2A">
            <w:pPr>
              <w:widowControl/>
              <w:jc w:val="left"/>
              <w:rPr>
                <w:rFonts w:ascii="Arial" w:hAnsi="Arial" w:cs="Arial"/>
                <w:color w:val="000000"/>
                <w:sz w:val="20"/>
              </w:rPr>
            </w:pPr>
          </w:p>
        </w:tc>
        <w:tc>
          <w:tcPr>
            <w:tcW w:w="960"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brueil</w:t>
            </w:r>
            <w:proofErr w:type="spellEnd"/>
          </w:p>
        </w:tc>
        <w:tc>
          <w:tcPr>
            <w:tcW w:w="708"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r>
              <w:rPr>
                <w:rFonts w:ascii="Arial" w:hAnsi="Arial" w:cs="Arial"/>
                <w:color w:val="000000"/>
                <w:sz w:val="20"/>
              </w:rPr>
              <w:t>entrée TL</w:t>
            </w:r>
          </w:p>
        </w:tc>
        <w:tc>
          <w:tcPr>
            <w:tcW w:w="852"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bruil</w:t>
            </w:r>
            <w:proofErr w:type="spellEnd"/>
          </w:p>
        </w:tc>
        <w:tc>
          <w:tcPr>
            <w:tcW w:w="1044"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r>
              <w:rPr>
                <w:rFonts w:ascii="Arial" w:hAnsi="Arial" w:cs="Arial"/>
                <w:color w:val="000000"/>
                <w:sz w:val="20"/>
              </w:rPr>
              <w:t>entrée TL</w:t>
            </w:r>
          </w:p>
        </w:tc>
        <w:tc>
          <w:tcPr>
            <w:tcW w:w="1013" w:type="dxa"/>
            <w:tcBorders>
              <w:left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breuil</w:t>
            </w:r>
            <w:proofErr w:type="spellEnd"/>
          </w:p>
        </w:tc>
      </w:tr>
      <w:tr w:rsidR="00725F2A" w:rsidRPr="00E925EB" w:rsidTr="00725F2A">
        <w:trPr>
          <w:trHeight w:val="255"/>
        </w:trPr>
        <w:tc>
          <w:tcPr>
            <w:tcW w:w="1204" w:type="dxa"/>
            <w:tcBorders>
              <w:left w:val="nil"/>
              <w:bottom w:val="nil"/>
              <w:right w:val="nil"/>
            </w:tcBorders>
            <w:shd w:val="clear" w:color="auto" w:fill="auto"/>
            <w:noWrap/>
          </w:tcPr>
          <w:p w:rsidR="00725F2A" w:rsidRPr="00594701" w:rsidRDefault="00725F2A" w:rsidP="00725F2A">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blettjan</w:t>
            </w:r>
            <w:proofErr w:type="spellEnd"/>
          </w:p>
        </w:tc>
        <w:tc>
          <w:tcPr>
            <w:tcW w:w="1035" w:type="dxa"/>
            <w:tcBorders>
              <w:left w:val="nil"/>
              <w:bottom w:val="nil"/>
              <w:right w:val="nil"/>
            </w:tcBorders>
          </w:tcPr>
          <w:p w:rsidR="00725F2A" w:rsidRDefault="00725F2A" w:rsidP="00725F2A">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frk</w:t>
            </w:r>
            <w:proofErr w:type="spellEnd"/>
          </w:p>
        </w:tc>
        <w:tc>
          <w:tcPr>
            <w:tcW w:w="1191" w:type="dxa"/>
            <w:tcBorders>
              <w:left w:val="nil"/>
              <w:bottom w:val="nil"/>
              <w:right w:val="nil"/>
            </w:tcBorders>
            <w:shd w:val="clear" w:color="auto" w:fill="auto"/>
            <w:noWrap/>
          </w:tcPr>
          <w:p w:rsidR="00725F2A" w:rsidRPr="00594701" w:rsidRDefault="00725F2A" w:rsidP="00725F2A">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bletti</w:t>
            </w:r>
            <w:r>
              <w:rPr>
                <w:rFonts w:ascii="Arial" w:hAnsi="Arial" w:cs="Arial"/>
                <w:color w:val="000000"/>
                <w:sz w:val="20"/>
                <w:u w:val="single"/>
              </w:rPr>
              <w:t>ā</w:t>
            </w:r>
            <w:r>
              <w:rPr>
                <w:rFonts w:ascii="Arial" w:hAnsi="Arial" w:cs="Arial"/>
                <w:color w:val="000000"/>
                <w:sz w:val="20"/>
              </w:rPr>
              <w:t>re</w:t>
            </w:r>
            <w:proofErr w:type="spellEnd"/>
          </w:p>
        </w:tc>
        <w:tc>
          <w:tcPr>
            <w:tcW w:w="960" w:type="dxa"/>
            <w:tcBorders>
              <w:left w:val="nil"/>
              <w:bottom w:val="nil"/>
              <w:right w:val="nil"/>
            </w:tcBorders>
          </w:tcPr>
          <w:p w:rsidR="00725F2A" w:rsidRDefault="00725F2A" w:rsidP="00725F2A">
            <w:pPr>
              <w:widowControl/>
              <w:jc w:val="left"/>
              <w:rPr>
                <w:rFonts w:ascii="Arial" w:hAnsi="Arial" w:cs="Arial"/>
                <w:color w:val="000000"/>
                <w:sz w:val="20"/>
              </w:rPr>
            </w:pPr>
          </w:p>
        </w:tc>
        <w:tc>
          <w:tcPr>
            <w:tcW w:w="960" w:type="dxa"/>
            <w:tcBorders>
              <w:left w:val="nil"/>
              <w:bottom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roofErr w:type="spellStart"/>
            <w:r>
              <w:rPr>
                <w:rFonts w:ascii="Arial" w:hAnsi="Arial" w:cs="Arial"/>
                <w:color w:val="000000"/>
                <w:sz w:val="20"/>
              </w:rPr>
              <w:t>blecier</w:t>
            </w:r>
            <w:proofErr w:type="spellEnd"/>
          </w:p>
        </w:tc>
        <w:tc>
          <w:tcPr>
            <w:tcW w:w="708" w:type="dxa"/>
            <w:tcBorders>
              <w:left w:val="nil"/>
              <w:bottom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
        </w:tc>
        <w:tc>
          <w:tcPr>
            <w:tcW w:w="852" w:type="dxa"/>
            <w:tcBorders>
              <w:left w:val="nil"/>
              <w:bottom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
        </w:tc>
        <w:tc>
          <w:tcPr>
            <w:tcW w:w="1044" w:type="dxa"/>
            <w:tcBorders>
              <w:left w:val="nil"/>
              <w:bottom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p>
        </w:tc>
        <w:tc>
          <w:tcPr>
            <w:tcW w:w="1013" w:type="dxa"/>
            <w:tcBorders>
              <w:left w:val="nil"/>
              <w:bottom w:val="nil"/>
              <w:right w:val="nil"/>
            </w:tcBorders>
            <w:shd w:val="clear" w:color="auto" w:fill="auto"/>
          </w:tcPr>
          <w:p w:rsidR="00725F2A" w:rsidRPr="00594701" w:rsidRDefault="00725F2A" w:rsidP="00725F2A">
            <w:pPr>
              <w:widowControl/>
              <w:jc w:val="left"/>
              <w:rPr>
                <w:rFonts w:ascii="Arial" w:hAnsi="Arial" w:cs="Arial"/>
                <w:snapToGrid/>
                <w:color w:val="000000"/>
                <w:sz w:val="20"/>
                <w:lang w:val="fr-FR"/>
              </w:rPr>
            </w:pPr>
            <w:r>
              <w:rPr>
                <w:rFonts w:ascii="Arial" w:hAnsi="Arial" w:cs="Arial"/>
                <w:snapToGrid/>
                <w:color w:val="000000"/>
                <w:sz w:val="20"/>
                <w:lang w:val="fr-FR"/>
              </w:rPr>
              <w:t>blesser</w:t>
            </w:r>
          </w:p>
        </w:tc>
      </w:tr>
    </w:tbl>
    <w:p w:rsidR="00E925EB" w:rsidRDefault="00E925EB" w:rsidP="00D70FBC">
      <w:pPr>
        <w:ind w:firstLine="567"/>
        <w:rPr>
          <w:lang w:val="fr-FR"/>
        </w:rPr>
      </w:pPr>
    </w:p>
    <w:p w:rsidR="00135882" w:rsidRDefault="00135882" w:rsidP="00D70FBC">
      <w:pPr>
        <w:ind w:firstLine="567"/>
        <w:rPr>
          <w:lang w:val="fr-FR"/>
        </w:rPr>
      </w:pPr>
      <w:r>
        <w:rPr>
          <w:lang w:val="fr-FR"/>
        </w:rPr>
        <w:t xml:space="preserve">Les différentes formes d'un mot sont séparées par une colonne qui indique leur relation, qui peut être de trois </w:t>
      </w:r>
      <w:r w:rsidR="00BF6918">
        <w:rPr>
          <w:lang w:val="fr-FR"/>
        </w:rPr>
        <w:t>types </w:t>
      </w:r>
      <w:r>
        <w:rPr>
          <w:lang w:val="fr-FR"/>
        </w:rPr>
        <w:t xml:space="preserve">: </w:t>
      </w:r>
    </w:p>
    <w:p w:rsidR="00135882" w:rsidRDefault="00135882" w:rsidP="00D70FBC">
      <w:pPr>
        <w:ind w:firstLine="567"/>
        <w:rPr>
          <w:lang w:val="fr-FR"/>
        </w:rPr>
      </w:pPr>
    </w:p>
    <w:tbl>
      <w:tblPr>
        <w:tblW w:w="9001" w:type="dxa"/>
        <w:tblInd w:w="70" w:type="dxa"/>
        <w:tblCellMar>
          <w:left w:w="70" w:type="dxa"/>
          <w:right w:w="70" w:type="dxa"/>
        </w:tblCellMar>
        <w:tblLook w:val="04A0" w:firstRow="1" w:lastRow="0" w:firstColumn="1" w:lastColumn="0" w:noHBand="0" w:noVBand="1"/>
      </w:tblPr>
      <w:tblGrid>
        <w:gridCol w:w="2170"/>
        <w:gridCol w:w="1120"/>
        <w:gridCol w:w="1106"/>
        <w:gridCol w:w="336"/>
        <w:gridCol w:w="979"/>
        <w:gridCol w:w="1008"/>
        <w:gridCol w:w="266"/>
        <w:gridCol w:w="994"/>
        <w:gridCol w:w="1022"/>
      </w:tblGrid>
      <w:tr w:rsidR="007D61ED" w:rsidRPr="00E925EB" w:rsidTr="007D61ED">
        <w:trPr>
          <w:trHeight w:val="255"/>
        </w:trPr>
        <w:tc>
          <w:tcPr>
            <w:tcW w:w="2170" w:type="dxa"/>
            <w:tcBorders>
              <w:top w:val="nil"/>
              <w:left w:val="nil"/>
              <w:bottom w:val="single" w:sz="4" w:space="0" w:color="auto"/>
              <w:right w:val="nil"/>
            </w:tcBorders>
            <w:shd w:val="clear" w:color="auto" w:fill="auto"/>
            <w:noWrap/>
          </w:tcPr>
          <w:p w:rsidR="007D61ED" w:rsidRPr="00E925EB" w:rsidRDefault="007D61ED" w:rsidP="007D61ED">
            <w:pPr>
              <w:widowControl/>
              <w:jc w:val="left"/>
              <w:rPr>
                <w:rFonts w:ascii="Arial" w:hAnsi="Arial" w:cs="Arial"/>
                <w:snapToGrid/>
                <w:color w:val="000000"/>
                <w:sz w:val="20"/>
                <w:lang w:val="fr-FR"/>
              </w:rPr>
            </w:pPr>
          </w:p>
        </w:tc>
        <w:tc>
          <w:tcPr>
            <w:tcW w:w="1120" w:type="dxa"/>
            <w:tcBorders>
              <w:top w:val="nil"/>
              <w:left w:val="nil"/>
              <w:bottom w:val="single" w:sz="4" w:space="0" w:color="auto"/>
              <w:right w:val="nil"/>
            </w:tcBorders>
            <w:shd w:val="clear" w:color="auto" w:fill="auto"/>
            <w:noWrap/>
            <w:hideMark/>
          </w:tcPr>
          <w:p w:rsidR="007D61ED" w:rsidRPr="00E925EB" w:rsidRDefault="007D61ED" w:rsidP="007D61ED">
            <w:pPr>
              <w:widowControl/>
              <w:jc w:val="left"/>
              <w:rPr>
                <w:rFonts w:ascii="Arial" w:hAnsi="Arial" w:cs="Arial"/>
                <w:snapToGrid/>
                <w:color w:val="000000"/>
                <w:sz w:val="20"/>
                <w:lang w:val="fr-FR"/>
              </w:rPr>
            </w:pPr>
            <w:r w:rsidRPr="00E925EB">
              <w:rPr>
                <w:rFonts w:ascii="Arial" w:hAnsi="Arial" w:cs="Arial"/>
                <w:snapToGrid/>
                <w:color w:val="000000"/>
                <w:sz w:val="20"/>
                <w:lang w:val="fr-FR"/>
              </w:rPr>
              <w:t>étymon 1</w:t>
            </w:r>
          </w:p>
        </w:tc>
        <w:tc>
          <w:tcPr>
            <w:tcW w:w="1106" w:type="dxa"/>
            <w:tcBorders>
              <w:top w:val="nil"/>
              <w:left w:val="nil"/>
              <w:bottom w:val="single" w:sz="4" w:space="0" w:color="auto"/>
              <w:right w:val="nil"/>
            </w:tcBorders>
          </w:tcPr>
          <w:p w:rsidR="007D61ED" w:rsidRPr="00E925EB" w:rsidRDefault="007D61ED" w:rsidP="007D61ED">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1 </w:t>
            </w:r>
            <w:proofErr w:type="spellStart"/>
            <w:r w:rsidRPr="00E925EB">
              <w:rPr>
                <w:rFonts w:ascii="Arial" w:hAnsi="Arial" w:cs="Arial"/>
                <w:snapToGrid/>
                <w:color w:val="000000"/>
                <w:sz w:val="20"/>
                <w:lang w:val="fr-FR"/>
              </w:rPr>
              <w:t>attr</w:t>
            </w:r>
            <w:proofErr w:type="spellEnd"/>
            <w:r w:rsidRPr="00E925EB">
              <w:rPr>
                <w:rFonts w:ascii="Arial" w:hAnsi="Arial" w:cs="Arial"/>
                <w:snapToGrid/>
                <w:color w:val="000000"/>
                <w:sz w:val="20"/>
                <w:lang w:val="fr-FR"/>
              </w:rPr>
              <w:t>.</w:t>
            </w:r>
          </w:p>
        </w:tc>
        <w:tc>
          <w:tcPr>
            <w:tcW w:w="336" w:type="dxa"/>
            <w:tcBorders>
              <w:top w:val="nil"/>
              <w:left w:val="nil"/>
              <w:bottom w:val="single" w:sz="4" w:space="0" w:color="auto"/>
              <w:right w:val="nil"/>
            </w:tcBorders>
            <w:shd w:val="clear" w:color="auto" w:fill="auto"/>
            <w:noWrap/>
            <w:hideMark/>
          </w:tcPr>
          <w:p w:rsidR="007D61ED" w:rsidRPr="00E925EB" w:rsidRDefault="007D61ED" w:rsidP="007D61ED">
            <w:pPr>
              <w:widowControl/>
              <w:jc w:val="left"/>
              <w:rPr>
                <w:rFonts w:ascii="Arial" w:hAnsi="Arial" w:cs="Arial"/>
                <w:snapToGrid/>
                <w:color w:val="000000"/>
                <w:sz w:val="20"/>
                <w:lang w:val="fr-FR"/>
              </w:rPr>
            </w:pPr>
          </w:p>
        </w:tc>
        <w:tc>
          <w:tcPr>
            <w:tcW w:w="979" w:type="dxa"/>
            <w:tcBorders>
              <w:top w:val="nil"/>
              <w:left w:val="nil"/>
              <w:bottom w:val="single" w:sz="4" w:space="0" w:color="auto"/>
              <w:right w:val="nil"/>
            </w:tcBorders>
            <w:shd w:val="clear" w:color="auto" w:fill="auto"/>
            <w:noWrap/>
            <w:hideMark/>
          </w:tcPr>
          <w:p w:rsidR="007D61ED" w:rsidRPr="00E925EB" w:rsidRDefault="007D61ED" w:rsidP="007D61ED">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w:t>
            </w:r>
            <w:r>
              <w:rPr>
                <w:rFonts w:ascii="Arial" w:hAnsi="Arial" w:cs="Arial"/>
                <w:snapToGrid/>
                <w:color w:val="000000"/>
                <w:sz w:val="20"/>
                <w:lang w:val="fr-FR"/>
              </w:rPr>
              <w:t>2</w:t>
            </w:r>
          </w:p>
        </w:tc>
        <w:tc>
          <w:tcPr>
            <w:tcW w:w="1008" w:type="dxa"/>
            <w:tcBorders>
              <w:top w:val="nil"/>
              <w:left w:val="nil"/>
              <w:bottom w:val="single" w:sz="4" w:space="0" w:color="auto"/>
              <w:right w:val="nil"/>
            </w:tcBorders>
          </w:tcPr>
          <w:p w:rsidR="007D61ED" w:rsidRPr="00E925EB" w:rsidRDefault="007D61ED" w:rsidP="007D61ED">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w:t>
            </w:r>
            <w:r>
              <w:rPr>
                <w:rFonts w:ascii="Arial" w:hAnsi="Arial" w:cs="Arial"/>
                <w:snapToGrid/>
                <w:color w:val="000000"/>
                <w:sz w:val="20"/>
                <w:lang w:val="fr-FR"/>
              </w:rPr>
              <w:t>2</w:t>
            </w:r>
            <w:r w:rsidRPr="00E925EB">
              <w:rPr>
                <w:rFonts w:ascii="Arial" w:hAnsi="Arial" w:cs="Arial"/>
                <w:snapToGrid/>
                <w:color w:val="000000"/>
                <w:sz w:val="20"/>
                <w:lang w:val="fr-FR"/>
              </w:rPr>
              <w:t xml:space="preserve"> </w:t>
            </w:r>
            <w:proofErr w:type="spellStart"/>
            <w:r w:rsidRPr="00E925EB">
              <w:rPr>
                <w:rFonts w:ascii="Arial" w:hAnsi="Arial" w:cs="Arial"/>
                <w:snapToGrid/>
                <w:color w:val="000000"/>
                <w:sz w:val="20"/>
                <w:lang w:val="fr-FR"/>
              </w:rPr>
              <w:t>attr</w:t>
            </w:r>
            <w:proofErr w:type="spellEnd"/>
            <w:r w:rsidRPr="00E925EB">
              <w:rPr>
                <w:rFonts w:ascii="Arial" w:hAnsi="Arial" w:cs="Arial"/>
                <w:snapToGrid/>
                <w:color w:val="000000"/>
                <w:sz w:val="20"/>
                <w:lang w:val="fr-FR"/>
              </w:rPr>
              <w:t>.</w:t>
            </w:r>
          </w:p>
        </w:tc>
        <w:tc>
          <w:tcPr>
            <w:tcW w:w="266" w:type="dxa"/>
            <w:tcBorders>
              <w:top w:val="nil"/>
              <w:left w:val="nil"/>
              <w:bottom w:val="single" w:sz="4" w:space="0" w:color="auto"/>
              <w:right w:val="nil"/>
            </w:tcBorders>
            <w:shd w:val="clear" w:color="auto" w:fill="auto"/>
          </w:tcPr>
          <w:p w:rsidR="007D61ED" w:rsidRPr="00E925EB" w:rsidRDefault="007D61ED" w:rsidP="007D61ED">
            <w:pPr>
              <w:widowControl/>
              <w:jc w:val="left"/>
              <w:rPr>
                <w:rFonts w:ascii="Arial" w:hAnsi="Arial" w:cs="Arial"/>
                <w:snapToGrid/>
                <w:color w:val="000000"/>
                <w:sz w:val="20"/>
                <w:lang w:val="fr-FR"/>
              </w:rPr>
            </w:pPr>
          </w:p>
        </w:tc>
        <w:tc>
          <w:tcPr>
            <w:tcW w:w="994" w:type="dxa"/>
            <w:tcBorders>
              <w:top w:val="nil"/>
              <w:left w:val="nil"/>
              <w:bottom w:val="single" w:sz="4" w:space="0" w:color="auto"/>
              <w:right w:val="nil"/>
            </w:tcBorders>
            <w:shd w:val="clear" w:color="auto" w:fill="auto"/>
          </w:tcPr>
          <w:p w:rsidR="007D61ED" w:rsidRPr="00E925EB" w:rsidRDefault="007D61ED" w:rsidP="007D61ED">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w:t>
            </w:r>
            <w:r>
              <w:rPr>
                <w:rFonts w:ascii="Arial" w:hAnsi="Arial" w:cs="Arial"/>
                <w:snapToGrid/>
                <w:color w:val="000000"/>
                <w:sz w:val="20"/>
                <w:lang w:val="fr-FR"/>
              </w:rPr>
              <w:t>3</w:t>
            </w:r>
          </w:p>
        </w:tc>
        <w:tc>
          <w:tcPr>
            <w:tcW w:w="1022" w:type="dxa"/>
            <w:tcBorders>
              <w:top w:val="nil"/>
              <w:left w:val="nil"/>
              <w:bottom w:val="single" w:sz="4" w:space="0" w:color="auto"/>
              <w:right w:val="nil"/>
            </w:tcBorders>
          </w:tcPr>
          <w:p w:rsidR="007D61ED" w:rsidRPr="00E925EB" w:rsidRDefault="007D61ED" w:rsidP="007D61ED">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w:t>
            </w:r>
            <w:r>
              <w:rPr>
                <w:rFonts w:ascii="Arial" w:hAnsi="Arial" w:cs="Arial"/>
                <w:snapToGrid/>
                <w:color w:val="000000"/>
                <w:sz w:val="20"/>
                <w:lang w:val="fr-FR"/>
              </w:rPr>
              <w:t>3</w:t>
            </w:r>
            <w:r w:rsidRPr="00E925EB">
              <w:rPr>
                <w:rFonts w:ascii="Arial" w:hAnsi="Arial" w:cs="Arial"/>
                <w:snapToGrid/>
                <w:color w:val="000000"/>
                <w:sz w:val="20"/>
                <w:lang w:val="fr-FR"/>
              </w:rPr>
              <w:t xml:space="preserve"> </w:t>
            </w:r>
            <w:proofErr w:type="spellStart"/>
            <w:r w:rsidRPr="00E925EB">
              <w:rPr>
                <w:rFonts w:ascii="Arial" w:hAnsi="Arial" w:cs="Arial"/>
                <w:snapToGrid/>
                <w:color w:val="000000"/>
                <w:sz w:val="20"/>
                <w:lang w:val="fr-FR"/>
              </w:rPr>
              <w:t>attr</w:t>
            </w:r>
            <w:proofErr w:type="spellEnd"/>
            <w:r w:rsidRPr="00E925EB">
              <w:rPr>
                <w:rFonts w:ascii="Arial" w:hAnsi="Arial" w:cs="Arial"/>
                <w:snapToGrid/>
                <w:color w:val="000000"/>
                <w:sz w:val="20"/>
                <w:lang w:val="fr-FR"/>
              </w:rPr>
              <w:t>.</w:t>
            </w:r>
          </w:p>
        </w:tc>
      </w:tr>
      <w:tr w:rsidR="007D61ED" w:rsidRPr="00E925EB" w:rsidTr="007D61ED">
        <w:trPr>
          <w:trHeight w:val="255"/>
        </w:trPr>
        <w:tc>
          <w:tcPr>
            <w:tcW w:w="2170" w:type="dxa"/>
            <w:tcBorders>
              <w:top w:val="single" w:sz="4" w:space="0" w:color="auto"/>
              <w:left w:val="nil"/>
              <w:right w:val="nil"/>
            </w:tcBorders>
            <w:shd w:val="clear" w:color="auto" w:fill="auto"/>
            <w:noWrap/>
          </w:tcPr>
          <w:p w:rsidR="007D61ED" w:rsidRPr="00135882" w:rsidRDefault="007D61ED" w:rsidP="007D61ED">
            <w:pPr>
              <w:widowControl/>
              <w:jc w:val="left"/>
              <w:rPr>
                <w:rFonts w:ascii="Arial" w:hAnsi="Arial" w:cs="Arial"/>
                <w:snapToGrid/>
                <w:color w:val="000000"/>
                <w:sz w:val="20"/>
                <w:lang w:val="fr-FR"/>
              </w:rPr>
            </w:pPr>
            <w:r>
              <w:rPr>
                <w:rFonts w:ascii="Arial" w:hAnsi="Arial" w:cs="Arial"/>
                <w:snapToGrid/>
                <w:color w:val="000000"/>
                <w:sz w:val="20"/>
                <w:lang w:val="fr-FR"/>
              </w:rPr>
              <w:t>énumération : virgule</w:t>
            </w:r>
          </w:p>
        </w:tc>
        <w:tc>
          <w:tcPr>
            <w:tcW w:w="1120" w:type="dxa"/>
            <w:tcBorders>
              <w:top w:val="single" w:sz="4" w:space="0" w:color="auto"/>
              <w:left w:val="nil"/>
              <w:right w:val="nil"/>
            </w:tcBorders>
            <w:shd w:val="clear" w:color="auto" w:fill="auto"/>
            <w:noWrap/>
          </w:tcPr>
          <w:p w:rsidR="007D61ED" w:rsidRPr="00135882" w:rsidRDefault="007D61ED" w:rsidP="007D61ED">
            <w:pPr>
              <w:widowControl/>
              <w:jc w:val="left"/>
              <w:rPr>
                <w:rFonts w:ascii="Arial" w:hAnsi="Arial" w:cs="Arial"/>
                <w:snapToGrid/>
                <w:color w:val="000000"/>
                <w:sz w:val="20"/>
                <w:lang w:val="fr-FR"/>
              </w:rPr>
            </w:pPr>
            <w:proofErr w:type="spellStart"/>
            <w:r w:rsidRPr="00135882">
              <w:rPr>
                <w:rFonts w:ascii="Arial" w:hAnsi="Arial" w:cs="Arial"/>
                <w:snapToGrid/>
                <w:color w:val="000000"/>
                <w:sz w:val="20"/>
                <w:lang w:val="fr-FR"/>
              </w:rPr>
              <w:t>bot</w:t>
            </w:r>
            <w:r w:rsidRPr="00135882">
              <w:rPr>
                <w:rFonts w:ascii="Arial" w:hAnsi="Arial" w:cs="Arial"/>
                <w:snapToGrid/>
                <w:color w:val="000000"/>
                <w:sz w:val="20"/>
                <w:u w:val="single"/>
                <w:lang w:val="fr-FR"/>
              </w:rPr>
              <w:t>e</w:t>
            </w:r>
            <w:r w:rsidRPr="00135882">
              <w:rPr>
                <w:rFonts w:ascii="Arial" w:hAnsi="Arial" w:cs="Arial"/>
                <w:snapToGrid/>
                <w:color w:val="000000"/>
                <w:sz w:val="20"/>
                <w:lang w:val="fr-FR"/>
              </w:rPr>
              <w:t>llu</w:t>
            </w:r>
            <w:proofErr w:type="spellEnd"/>
          </w:p>
        </w:tc>
        <w:tc>
          <w:tcPr>
            <w:tcW w:w="1106" w:type="dxa"/>
            <w:tcBorders>
              <w:top w:val="single" w:sz="4" w:space="0" w:color="auto"/>
              <w:left w:val="nil"/>
              <w:right w:val="nil"/>
            </w:tcBorders>
          </w:tcPr>
          <w:p w:rsidR="007D61ED" w:rsidRPr="00135882" w:rsidRDefault="007D61ED" w:rsidP="007D61ED">
            <w:pPr>
              <w:widowControl/>
              <w:jc w:val="left"/>
              <w:rPr>
                <w:rFonts w:ascii="Arial" w:hAnsi="Arial" w:cs="Arial"/>
                <w:snapToGrid/>
                <w:color w:val="000000"/>
                <w:sz w:val="20"/>
                <w:lang w:val="fr-FR"/>
              </w:rPr>
            </w:pPr>
            <w:proofErr w:type="spellStart"/>
            <w:r w:rsidRPr="00135882">
              <w:rPr>
                <w:rFonts w:ascii="Arial" w:hAnsi="Arial" w:cs="Arial"/>
                <w:snapToGrid/>
                <w:color w:val="000000"/>
                <w:sz w:val="20"/>
                <w:lang w:val="fr-FR"/>
              </w:rPr>
              <w:t>acc</w:t>
            </w:r>
            <w:proofErr w:type="spellEnd"/>
            <w:r w:rsidRPr="00135882">
              <w:rPr>
                <w:rFonts w:ascii="Arial" w:hAnsi="Arial" w:cs="Arial"/>
                <w:snapToGrid/>
                <w:color w:val="000000"/>
                <w:sz w:val="20"/>
                <w:lang w:val="fr-FR"/>
              </w:rPr>
              <w:t xml:space="preserve"> </w:t>
            </w:r>
            <w:proofErr w:type="spellStart"/>
            <w:r w:rsidRPr="00135882">
              <w:rPr>
                <w:rFonts w:ascii="Arial" w:hAnsi="Arial" w:cs="Arial"/>
                <w:snapToGrid/>
                <w:color w:val="000000"/>
                <w:sz w:val="20"/>
                <w:lang w:val="fr-FR"/>
              </w:rPr>
              <w:t>sg</w:t>
            </w:r>
            <w:proofErr w:type="spellEnd"/>
          </w:p>
        </w:tc>
        <w:tc>
          <w:tcPr>
            <w:tcW w:w="336" w:type="dxa"/>
            <w:tcBorders>
              <w:top w:val="single" w:sz="4" w:space="0" w:color="auto"/>
              <w:left w:val="nil"/>
              <w:right w:val="nil"/>
            </w:tcBorders>
            <w:shd w:val="clear" w:color="auto" w:fill="auto"/>
            <w:noWrap/>
          </w:tcPr>
          <w:p w:rsidR="007D61ED" w:rsidRPr="00E925EB" w:rsidRDefault="007D61ED" w:rsidP="007D61ED">
            <w:pPr>
              <w:widowControl/>
              <w:jc w:val="left"/>
              <w:rPr>
                <w:rFonts w:ascii="Arial" w:hAnsi="Arial" w:cs="Arial"/>
                <w:snapToGrid/>
                <w:color w:val="000000"/>
                <w:sz w:val="20"/>
                <w:lang w:val="fr-FR"/>
              </w:rPr>
            </w:pPr>
            <w:r>
              <w:rPr>
                <w:rFonts w:ascii="Arial" w:hAnsi="Arial" w:cs="Arial"/>
                <w:snapToGrid/>
                <w:color w:val="000000"/>
                <w:sz w:val="20"/>
                <w:lang w:val="fr-FR"/>
              </w:rPr>
              <w:t>,</w:t>
            </w:r>
          </w:p>
        </w:tc>
        <w:tc>
          <w:tcPr>
            <w:tcW w:w="979" w:type="dxa"/>
            <w:tcBorders>
              <w:top w:val="single" w:sz="4" w:space="0" w:color="auto"/>
              <w:left w:val="nil"/>
              <w:right w:val="nil"/>
            </w:tcBorders>
            <w:shd w:val="clear" w:color="auto" w:fill="auto"/>
            <w:noWrap/>
          </w:tcPr>
          <w:p w:rsidR="007D61ED" w:rsidRPr="00135882" w:rsidRDefault="007D61ED" w:rsidP="007D61ED">
            <w:pPr>
              <w:widowControl/>
              <w:jc w:val="left"/>
              <w:rPr>
                <w:rFonts w:ascii="Arial" w:hAnsi="Arial" w:cs="Arial"/>
                <w:snapToGrid/>
                <w:color w:val="000000"/>
                <w:sz w:val="20"/>
                <w:lang w:val="fr-FR"/>
              </w:rPr>
            </w:pPr>
            <w:proofErr w:type="spellStart"/>
            <w:r w:rsidRPr="00135882">
              <w:rPr>
                <w:rFonts w:ascii="Arial" w:hAnsi="Arial" w:cs="Arial"/>
                <w:snapToGrid/>
                <w:color w:val="000000"/>
                <w:sz w:val="20"/>
                <w:lang w:val="fr-FR"/>
              </w:rPr>
              <w:t>bot</w:t>
            </w:r>
            <w:r w:rsidRPr="00135882">
              <w:rPr>
                <w:rFonts w:ascii="Arial" w:hAnsi="Arial" w:cs="Arial"/>
                <w:snapToGrid/>
                <w:color w:val="000000"/>
                <w:sz w:val="20"/>
                <w:u w:val="single"/>
                <w:lang w:val="fr-FR"/>
              </w:rPr>
              <w:t>e</w:t>
            </w:r>
            <w:r w:rsidRPr="00135882">
              <w:rPr>
                <w:rFonts w:ascii="Arial" w:hAnsi="Arial" w:cs="Arial"/>
                <w:snapToGrid/>
                <w:color w:val="000000"/>
                <w:sz w:val="20"/>
                <w:lang w:val="fr-FR"/>
              </w:rPr>
              <w:t>llōs</w:t>
            </w:r>
            <w:proofErr w:type="spellEnd"/>
          </w:p>
        </w:tc>
        <w:tc>
          <w:tcPr>
            <w:tcW w:w="1008" w:type="dxa"/>
            <w:tcBorders>
              <w:top w:val="single" w:sz="4" w:space="0" w:color="auto"/>
              <w:left w:val="nil"/>
              <w:right w:val="nil"/>
            </w:tcBorders>
          </w:tcPr>
          <w:p w:rsidR="007D61ED" w:rsidRPr="00135882" w:rsidRDefault="007D61ED" w:rsidP="007D61ED">
            <w:pPr>
              <w:widowControl/>
              <w:jc w:val="left"/>
              <w:rPr>
                <w:rFonts w:ascii="Arial" w:hAnsi="Arial" w:cs="Arial"/>
                <w:snapToGrid/>
                <w:color w:val="000000"/>
                <w:sz w:val="20"/>
                <w:lang w:val="fr-FR"/>
              </w:rPr>
            </w:pPr>
            <w:proofErr w:type="spellStart"/>
            <w:r w:rsidRPr="00135882">
              <w:rPr>
                <w:rFonts w:ascii="Arial" w:hAnsi="Arial" w:cs="Arial"/>
                <w:snapToGrid/>
                <w:color w:val="000000"/>
                <w:sz w:val="20"/>
                <w:lang w:val="fr-FR"/>
              </w:rPr>
              <w:t>acc</w:t>
            </w:r>
            <w:proofErr w:type="spellEnd"/>
            <w:r w:rsidRPr="00135882">
              <w:rPr>
                <w:rFonts w:ascii="Arial" w:hAnsi="Arial" w:cs="Arial"/>
                <w:snapToGrid/>
                <w:color w:val="000000"/>
                <w:sz w:val="20"/>
                <w:lang w:val="fr-FR"/>
              </w:rPr>
              <w:t xml:space="preserve"> </w:t>
            </w:r>
            <w:proofErr w:type="spellStart"/>
            <w:r w:rsidRPr="00135882">
              <w:rPr>
                <w:rFonts w:ascii="Arial" w:hAnsi="Arial" w:cs="Arial"/>
                <w:snapToGrid/>
                <w:color w:val="000000"/>
                <w:sz w:val="20"/>
                <w:lang w:val="fr-FR"/>
              </w:rPr>
              <w:t>pl</w:t>
            </w:r>
            <w:proofErr w:type="spellEnd"/>
          </w:p>
        </w:tc>
        <w:tc>
          <w:tcPr>
            <w:tcW w:w="266" w:type="dxa"/>
            <w:tcBorders>
              <w:top w:val="single" w:sz="4" w:space="0" w:color="auto"/>
              <w:left w:val="nil"/>
              <w:right w:val="nil"/>
            </w:tcBorders>
            <w:shd w:val="clear" w:color="auto" w:fill="auto"/>
          </w:tcPr>
          <w:p w:rsidR="007D61ED" w:rsidRPr="00135882" w:rsidRDefault="007D61ED" w:rsidP="007D61ED">
            <w:pPr>
              <w:widowControl/>
              <w:jc w:val="left"/>
              <w:rPr>
                <w:rFonts w:ascii="Arial" w:hAnsi="Arial" w:cs="Arial"/>
                <w:snapToGrid/>
                <w:color w:val="000000"/>
                <w:sz w:val="20"/>
                <w:lang w:val="fr-FR"/>
              </w:rPr>
            </w:pPr>
          </w:p>
        </w:tc>
        <w:tc>
          <w:tcPr>
            <w:tcW w:w="994" w:type="dxa"/>
            <w:tcBorders>
              <w:top w:val="single" w:sz="4" w:space="0" w:color="auto"/>
              <w:left w:val="nil"/>
              <w:right w:val="nil"/>
            </w:tcBorders>
            <w:shd w:val="clear" w:color="auto" w:fill="auto"/>
          </w:tcPr>
          <w:p w:rsidR="007D61ED" w:rsidRPr="00135882" w:rsidRDefault="007D61ED" w:rsidP="007D61ED">
            <w:pPr>
              <w:widowControl/>
              <w:jc w:val="left"/>
              <w:rPr>
                <w:rFonts w:ascii="Arial" w:hAnsi="Arial" w:cs="Arial"/>
                <w:snapToGrid/>
                <w:color w:val="000000"/>
                <w:sz w:val="20"/>
                <w:lang w:val="fr-FR"/>
              </w:rPr>
            </w:pPr>
          </w:p>
        </w:tc>
        <w:tc>
          <w:tcPr>
            <w:tcW w:w="1022" w:type="dxa"/>
            <w:tcBorders>
              <w:top w:val="single" w:sz="4" w:space="0" w:color="auto"/>
              <w:left w:val="nil"/>
              <w:right w:val="nil"/>
            </w:tcBorders>
          </w:tcPr>
          <w:p w:rsidR="007D61ED" w:rsidRPr="00135882" w:rsidRDefault="007D61ED" w:rsidP="007D61ED">
            <w:pPr>
              <w:widowControl/>
              <w:jc w:val="left"/>
              <w:rPr>
                <w:rFonts w:ascii="Arial" w:hAnsi="Arial" w:cs="Arial"/>
                <w:snapToGrid/>
                <w:color w:val="000000"/>
                <w:sz w:val="20"/>
                <w:lang w:val="fr-FR"/>
              </w:rPr>
            </w:pPr>
          </w:p>
        </w:tc>
      </w:tr>
      <w:tr w:rsidR="007D61ED" w:rsidRPr="00E925EB" w:rsidTr="007D61ED">
        <w:trPr>
          <w:trHeight w:val="255"/>
        </w:trPr>
        <w:tc>
          <w:tcPr>
            <w:tcW w:w="2170" w:type="dxa"/>
            <w:tcBorders>
              <w:left w:val="nil"/>
              <w:right w:val="nil"/>
            </w:tcBorders>
            <w:shd w:val="clear" w:color="auto" w:fill="auto"/>
            <w:noWrap/>
          </w:tcPr>
          <w:p w:rsidR="007D61ED" w:rsidRPr="00135882" w:rsidRDefault="007D61ED" w:rsidP="007D61ED">
            <w:pPr>
              <w:widowControl/>
              <w:jc w:val="left"/>
              <w:rPr>
                <w:rFonts w:ascii="Arial" w:hAnsi="Arial" w:cs="Arial"/>
                <w:snapToGrid/>
                <w:color w:val="000000"/>
                <w:sz w:val="20"/>
                <w:lang w:val="fr-FR"/>
              </w:rPr>
            </w:pPr>
            <w:r>
              <w:rPr>
                <w:rFonts w:ascii="Arial" w:hAnsi="Arial" w:cs="Arial"/>
                <w:snapToGrid/>
                <w:color w:val="000000"/>
                <w:sz w:val="20"/>
                <w:lang w:val="fr-FR"/>
              </w:rPr>
              <w:t xml:space="preserve">"devient" : &gt; </w:t>
            </w:r>
          </w:p>
        </w:tc>
        <w:tc>
          <w:tcPr>
            <w:tcW w:w="1120" w:type="dxa"/>
            <w:tcBorders>
              <w:left w:val="nil"/>
              <w:right w:val="nil"/>
            </w:tcBorders>
            <w:shd w:val="clear" w:color="auto" w:fill="auto"/>
            <w:noWrap/>
          </w:tcPr>
          <w:p w:rsidR="007D61ED" w:rsidRPr="00A72A6A" w:rsidRDefault="007D61ED" w:rsidP="007D61ED">
            <w:pPr>
              <w:widowControl/>
              <w:jc w:val="left"/>
              <w:rPr>
                <w:rFonts w:ascii="Arial" w:hAnsi="Arial" w:cs="Arial"/>
                <w:snapToGrid/>
                <w:color w:val="000000"/>
                <w:sz w:val="20"/>
                <w:lang w:val="fr-FR"/>
              </w:rPr>
            </w:pPr>
            <w:r w:rsidRPr="00A72A6A">
              <w:rPr>
                <w:rFonts w:ascii="Arial" w:hAnsi="Arial" w:cs="Arial"/>
                <w:snapToGrid/>
                <w:color w:val="000000"/>
                <w:sz w:val="20"/>
                <w:lang w:val="fr-FR"/>
              </w:rPr>
              <w:t>°</w:t>
            </w:r>
            <w:proofErr w:type="spellStart"/>
            <w:r w:rsidRPr="00A72A6A">
              <w:rPr>
                <w:rFonts w:ascii="Arial" w:hAnsi="Arial" w:cs="Arial"/>
                <w:snapToGrid/>
                <w:color w:val="000000"/>
                <w:sz w:val="20"/>
                <w:lang w:val="fr-FR"/>
              </w:rPr>
              <w:t>būkōn</w:t>
            </w:r>
            <w:proofErr w:type="spellEnd"/>
          </w:p>
        </w:tc>
        <w:tc>
          <w:tcPr>
            <w:tcW w:w="1106" w:type="dxa"/>
            <w:tcBorders>
              <w:left w:val="nil"/>
              <w:right w:val="nil"/>
            </w:tcBorders>
          </w:tcPr>
          <w:p w:rsidR="007D61ED" w:rsidRPr="00A72A6A" w:rsidRDefault="007D61ED" w:rsidP="007D61ED">
            <w:pPr>
              <w:widowControl/>
              <w:jc w:val="left"/>
              <w:rPr>
                <w:rFonts w:ascii="Arial" w:hAnsi="Arial" w:cs="Arial"/>
                <w:snapToGrid/>
                <w:color w:val="000000"/>
                <w:sz w:val="20"/>
                <w:lang w:val="fr-FR"/>
              </w:rPr>
            </w:pPr>
            <w:proofErr w:type="spellStart"/>
            <w:r w:rsidRPr="00A72A6A">
              <w:rPr>
                <w:rFonts w:ascii="Arial" w:hAnsi="Arial" w:cs="Arial"/>
                <w:snapToGrid/>
                <w:color w:val="000000"/>
                <w:sz w:val="20"/>
                <w:lang w:val="fr-FR"/>
              </w:rPr>
              <w:t>frk</w:t>
            </w:r>
            <w:proofErr w:type="spellEnd"/>
          </w:p>
        </w:tc>
        <w:tc>
          <w:tcPr>
            <w:tcW w:w="336" w:type="dxa"/>
            <w:tcBorders>
              <w:left w:val="nil"/>
              <w:right w:val="nil"/>
            </w:tcBorders>
            <w:shd w:val="clear" w:color="auto" w:fill="auto"/>
            <w:noWrap/>
          </w:tcPr>
          <w:p w:rsidR="007D61ED" w:rsidRDefault="007D61ED" w:rsidP="007D61ED">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979" w:type="dxa"/>
            <w:tcBorders>
              <w:left w:val="nil"/>
              <w:right w:val="nil"/>
            </w:tcBorders>
            <w:shd w:val="clear" w:color="auto" w:fill="auto"/>
            <w:noWrap/>
          </w:tcPr>
          <w:p w:rsidR="007D61ED" w:rsidRPr="00135882" w:rsidRDefault="007D61ED" w:rsidP="007D61ED">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būc</w:t>
            </w:r>
            <w:r>
              <w:rPr>
                <w:rFonts w:ascii="Arial" w:hAnsi="Arial" w:cs="Arial"/>
                <w:color w:val="000000"/>
                <w:sz w:val="20"/>
                <w:u w:val="single"/>
              </w:rPr>
              <w:t>ā</w:t>
            </w:r>
            <w:r>
              <w:rPr>
                <w:rFonts w:ascii="Arial" w:hAnsi="Arial" w:cs="Arial"/>
                <w:color w:val="000000"/>
                <w:sz w:val="20"/>
              </w:rPr>
              <w:t>re</w:t>
            </w:r>
            <w:proofErr w:type="spellEnd"/>
          </w:p>
        </w:tc>
        <w:tc>
          <w:tcPr>
            <w:tcW w:w="1008" w:type="dxa"/>
            <w:tcBorders>
              <w:left w:val="nil"/>
              <w:right w:val="nil"/>
            </w:tcBorders>
          </w:tcPr>
          <w:p w:rsidR="007D61ED" w:rsidRPr="00135882" w:rsidRDefault="007D61ED" w:rsidP="007D61ED">
            <w:pPr>
              <w:widowControl/>
              <w:jc w:val="left"/>
              <w:rPr>
                <w:rFonts w:ascii="Arial" w:hAnsi="Arial" w:cs="Arial"/>
                <w:snapToGrid/>
                <w:color w:val="000000"/>
                <w:sz w:val="20"/>
                <w:lang w:val="fr-FR"/>
              </w:rPr>
            </w:pPr>
          </w:p>
        </w:tc>
        <w:tc>
          <w:tcPr>
            <w:tcW w:w="266" w:type="dxa"/>
            <w:tcBorders>
              <w:left w:val="nil"/>
              <w:right w:val="nil"/>
            </w:tcBorders>
            <w:shd w:val="clear" w:color="auto" w:fill="auto"/>
          </w:tcPr>
          <w:p w:rsidR="007D61ED" w:rsidRPr="00135882" w:rsidRDefault="007D61ED" w:rsidP="007D61ED">
            <w:pPr>
              <w:widowControl/>
              <w:jc w:val="left"/>
              <w:rPr>
                <w:rFonts w:ascii="Arial" w:hAnsi="Arial" w:cs="Arial"/>
                <w:snapToGrid/>
                <w:color w:val="000000"/>
                <w:sz w:val="20"/>
                <w:lang w:val="fr-FR"/>
              </w:rPr>
            </w:pPr>
          </w:p>
        </w:tc>
        <w:tc>
          <w:tcPr>
            <w:tcW w:w="994" w:type="dxa"/>
            <w:tcBorders>
              <w:left w:val="nil"/>
              <w:right w:val="nil"/>
            </w:tcBorders>
            <w:shd w:val="clear" w:color="auto" w:fill="auto"/>
          </w:tcPr>
          <w:p w:rsidR="007D61ED" w:rsidRPr="00135882" w:rsidRDefault="007D61ED" w:rsidP="007D61ED">
            <w:pPr>
              <w:widowControl/>
              <w:jc w:val="left"/>
              <w:rPr>
                <w:rFonts w:ascii="Arial" w:hAnsi="Arial" w:cs="Arial"/>
                <w:snapToGrid/>
                <w:color w:val="000000"/>
                <w:sz w:val="20"/>
                <w:lang w:val="fr-FR"/>
              </w:rPr>
            </w:pPr>
          </w:p>
        </w:tc>
        <w:tc>
          <w:tcPr>
            <w:tcW w:w="1022" w:type="dxa"/>
            <w:tcBorders>
              <w:left w:val="nil"/>
              <w:right w:val="nil"/>
            </w:tcBorders>
          </w:tcPr>
          <w:p w:rsidR="007D61ED" w:rsidRPr="00135882" w:rsidRDefault="007D61ED" w:rsidP="007D61ED">
            <w:pPr>
              <w:widowControl/>
              <w:jc w:val="left"/>
              <w:rPr>
                <w:rFonts w:ascii="Arial" w:hAnsi="Arial" w:cs="Arial"/>
                <w:snapToGrid/>
                <w:color w:val="000000"/>
                <w:sz w:val="20"/>
                <w:lang w:val="fr-FR"/>
              </w:rPr>
            </w:pPr>
          </w:p>
        </w:tc>
      </w:tr>
      <w:tr w:rsidR="007D61ED" w:rsidRPr="00E925EB" w:rsidTr="007D61ED">
        <w:trPr>
          <w:trHeight w:val="255"/>
        </w:trPr>
        <w:tc>
          <w:tcPr>
            <w:tcW w:w="2170" w:type="dxa"/>
            <w:tcBorders>
              <w:left w:val="nil"/>
              <w:bottom w:val="nil"/>
              <w:right w:val="nil"/>
            </w:tcBorders>
            <w:shd w:val="clear" w:color="auto" w:fill="auto"/>
            <w:noWrap/>
          </w:tcPr>
          <w:p w:rsidR="007D61ED" w:rsidRDefault="007D61ED" w:rsidP="007D61ED">
            <w:pPr>
              <w:widowControl/>
              <w:jc w:val="left"/>
              <w:rPr>
                <w:rFonts w:ascii="Arial" w:hAnsi="Arial" w:cs="Arial"/>
                <w:snapToGrid/>
                <w:color w:val="000000"/>
                <w:sz w:val="20"/>
                <w:lang w:val="fr-FR"/>
              </w:rPr>
            </w:pPr>
            <w:r>
              <w:rPr>
                <w:rFonts w:ascii="Arial" w:hAnsi="Arial" w:cs="Arial"/>
                <w:snapToGrid/>
                <w:color w:val="000000"/>
                <w:sz w:val="20"/>
                <w:lang w:val="fr-FR"/>
              </w:rPr>
              <w:t>"croisé avec" : X</w:t>
            </w:r>
          </w:p>
        </w:tc>
        <w:tc>
          <w:tcPr>
            <w:tcW w:w="1120" w:type="dxa"/>
            <w:tcBorders>
              <w:left w:val="nil"/>
              <w:bottom w:val="nil"/>
              <w:right w:val="nil"/>
            </w:tcBorders>
            <w:shd w:val="clear" w:color="auto" w:fill="auto"/>
            <w:noWrap/>
          </w:tcPr>
          <w:p w:rsidR="007D61ED" w:rsidRPr="00A72A6A" w:rsidRDefault="007D61ED" w:rsidP="007D61ED">
            <w:pPr>
              <w:widowControl/>
              <w:jc w:val="left"/>
              <w:rPr>
                <w:rFonts w:ascii="Arial" w:hAnsi="Arial" w:cs="Arial"/>
                <w:snapToGrid/>
                <w:color w:val="000000"/>
                <w:sz w:val="20"/>
                <w:lang w:val="fr-FR"/>
              </w:rPr>
            </w:pPr>
          </w:p>
        </w:tc>
        <w:tc>
          <w:tcPr>
            <w:tcW w:w="1106" w:type="dxa"/>
            <w:tcBorders>
              <w:left w:val="nil"/>
              <w:bottom w:val="nil"/>
              <w:right w:val="nil"/>
            </w:tcBorders>
          </w:tcPr>
          <w:p w:rsidR="007D61ED" w:rsidRPr="00A72A6A" w:rsidRDefault="007D61ED" w:rsidP="007D61ED">
            <w:pPr>
              <w:widowControl/>
              <w:jc w:val="left"/>
              <w:rPr>
                <w:rFonts w:ascii="Arial" w:hAnsi="Arial" w:cs="Arial"/>
                <w:snapToGrid/>
                <w:color w:val="000000"/>
                <w:sz w:val="20"/>
                <w:lang w:val="fr-FR"/>
              </w:rPr>
            </w:pPr>
            <w:proofErr w:type="spellStart"/>
            <w:r>
              <w:rPr>
                <w:rFonts w:ascii="Arial" w:hAnsi="Arial" w:cs="Arial"/>
                <w:color w:val="000000"/>
                <w:sz w:val="20"/>
              </w:rPr>
              <w:t>v</w:t>
            </w:r>
            <w:r>
              <w:rPr>
                <w:rFonts w:ascii="Arial" w:hAnsi="Arial" w:cs="Arial"/>
                <w:color w:val="000000"/>
                <w:sz w:val="20"/>
                <w:u w:val="single"/>
              </w:rPr>
              <w:t>a</w:t>
            </w:r>
            <w:r>
              <w:rPr>
                <w:rFonts w:ascii="Arial" w:hAnsi="Arial" w:cs="Arial"/>
                <w:color w:val="000000"/>
                <w:sz w:val="20"/>
              </w:rPr>
              <w:t>du</w:t>
            </w:r>
            <w:proofErr w:type="spellEnd"/>
          </w:p>
        </w:tc>
        <w:tc>
          <w:tcPr>
            <w:tcW w:w="336" w:type="dxa"/>
            <w:tcBorders>
              <w:left w:val="nil"/>
              <w:bottom w:val="nil"/>
              <w:right w:val="nil"/>
            </w:tcBorders>
            <w:shd w:val="clear" w:color="auto" w:fill="auto"/>
            <w:noWrap/>
          </w:tcPr>
          <w:p w:rsidR="007D61ED" w:rsidRDefault="007D61ED" w:rsidP="007D61ED">
            <w:pPr>
              <w:widowControl/>
              <w:jc w:val="left"/>
              <w:rPr>
                <w:rFonts w:ascii="Arial" w:hAnsi="Arial" w:cs="Arial"/>
                <w:snapToGrid/>
                <w:color w:val="000000"/>
                <w:sz w:val="20"/>
                <w:lang w:val="fr-FR"/>
              </w:rPr>
            </w:pPr>
            <w:r>
              <w:rPr>
                <w:rFonts w:ascii="Arial" w:hAnsi="Arial" w:cs="Arial"/>
                <w:snapToGrid/>
                <w:color w:val="000000"/>
                <w:sz w:val="20"/>
                <w:lang w:val="fr-FR"/>
              </w:rPr>
              <w:t>X</w:t>
            </w:r>
          </w:p>
        </w:tc>
        <w:tc>
          <w:tcPr>
            <w:tcW w:w="979" w:type="dxa"/>
            <w:tcBorders>
              <w:left w:val="nil"/>
              <w:bottom w:val="nil"/>
              <w:right w:val="nil"/>
            </w:tcBorders>
            <w:shd w:val="clear" w:color="auto" w:fill="auto"/>
            <w:noWrap/>
          </w:tcPr>
          <w:p w:rsidR="007D61ED" w:rsidRPr="00135882" w:rsidRDefault="007D61ED" w:rsidP="007D61ED">
            <w:pPr>
              <w:widowControl/>
              <w:jc w:val="left"/>
              <w:rPr>
                <w:rFonts w:ascii="Arial" w:hAnsi="Arial" w:cs="Arial"/>
                <w:snapToGrid/>
                <w:color w:val="000000"/>
                <w:sz w:val="20"/>
                <w:lang w:val="fr-FR"/>
              </w:rPr>
            </w:pPr>
            <w:r>
              <w:rPr>
                <w:rFonts w:ascii="Arial" w:hAnsi="Arial" w:cs="Arial"/>
                <w:color w:val="000000"/>
                <w:sz w:val="20"/>
              </w:rPr>
              <w:t>°wad</w:t>
            </w:r>
          </w:p>
        </w:tc>
        <w:tc>
          <w:tcPr>
            <w:tcW w:w="1008" w:type="dxa"/>
            <w:tcBorders>
              <w:left w:val="nil"/>
              <w:bottom w:val="nil"/>
              <w:right w:val="nil"/>
            </w:tcBorders>
          </w:tcPr>
          <w:p w:rsidR="007D61ED" w:rsidRPr="00135882" w:rsidRDefault="007D61ED" w:rsidP="007D61ED">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frk</w:t>
            </w:r>
            <w:proofErr w:type="spellEnd"/>
          </w:p>
        </w:tc>
        <w:tc>
          <w:tcPr>
            <w:tcW w:w="266" w:type="dxa"/>
            <w:tcBorders>
              <w:left w:val="nil"/>
              <w:bottom w:val="nil"/>
              <w:right w:val="nil"/>
            </w:tcBorders>
            <w:shd w:val="clear" w:color="auto" w:fill="auto"/>
          </w:tcPr>
          <w:p w:rsidR="007D61ED" w:rsidRPr="00135882" w:rsidRDefault="007D61ED" w:rsidP="007D61ED">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994" w:type="dxa"/>
            <w:tcBorders>
              <w:left w:val="nil"/>
              <w:bottom w:val="nil"/>
              <w:right w:val="nil"/>
            </w:tcBorders>
            <w:shd w:val="clear" w:color="auto" w:fill="auto"/>
          </w:tcPr>
          <w:p w:rsidR="007D61ED" w:rsidRPr="00135882" w:rsidRDefault="007D61ED" w:rsidP="007D61ED">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w</w:t>
            </w:r>
            <w:r>
              <w:rPr>
                <w:rFonts w:ascii="Arial" w:hAnsi="Arial" w:cs="Arial"/>
                <w:color w:val="000000"/>
                <w:sz w:val="20"/>
                <w:u w:val="single"/>
              </w:rPr>
              <w:t>a</w:t>
            </w:r>
            <w:r>
              <w:rPr>
                <w:rFonts w:ascii="Arial" w:hAnsi="Arial" w:cs="Arial"/>
                <w:color w:val="000000"/>
                <w:sz w:val="20"/>
              </w:rPr>
              <w:t>du</w:t>
            </w:r>
            <w:proofErr w:type="spellEnd"/>
          </w:p>
        </w:tc>
        <w:tc>
          <w:tcPr>
            <w:tcW w:w="1022" w:type="dxa"/>
            <w:tcBorders>
              <w:left w:val="nil"/>
              <w:bottom w:val="nil"/>
              <w:right w:val="nil"/>
            </w:tcBorders>
          </w:tcPr>
          <w:p w:rsidR="007D61ED" w:rsidRPr="00135882" w:rsidRDefault="007D61ED" w:rsidP="007D61ED">
            <w:pPr>
              <w:widowControl/>
              <w:jc w:val="left"/>
              <w:rPr>
                <w:rFonts w:ascii="Arial" w:hAnsi="Arial" w:cs="Arial"/>
                <w:snapToGrid/>
                <w:color w:val="000000"/>
                <w:sz w:val="20"/>
                <w:lang w:val="fr-FR"/>
              </w:rPr>
            </w:pPr>
          </w:p>
        </w:tc>
      </w:tr>
    </w:tbl>
    <w:p w:rsidR="00135882" w:rsidRDefault="00135882" w:rsidP="00135882">
      <w:pPr>
        <w:ind w:firstLine="567"/>
        <w:rPr>
          <w:lang w:val="fr-FR"/>
        </w:rPr>
      </w:pPr>
    </w:p>
    <w:p w:rsidR="00A72A6A" w:rsidRDefault="00445CAA" w:rsidP="00135882">
      <w:pPr>
        <w:ind w:firstLine="567"/>
        <w:rPr>
          <w:lang w:val="fr-FR"/>
        </w:rPr>
      </w:pPr>
      <w:r>
        <w:rPr>
          <w:lang w:val="fr-FR"/>
        </w:rPr>
        <w:t>Les étymologies ne sont pas toujours complètes, i.e. ne comportent pas toujours des représentants de toutes les périodes. Il y a ainsi des lignes qui montrent seulement des formes latines, des formes AF, des formes MF ou des formes FC.</w:t>
      </w:r>
      <w:r w:rsidR="00817DCD">
        <w:rPr>
          <w:lang w:val="fr-FR"/>
        </w:rPr>
        <w:t xml:space="preserve"> Cela est fonction du contenu de la GGHF, qui peut par exemple étudier les seules formes du latin d'un mot</w:t>
      </w:r>
      <w:r w:rsidR="00BF6918">
        <w:rPr>
          <w:lang w:val="fr-FR"/>
        </w:rPr>
        <w:t xml:space="preserve"> (lorsqu'il est question de </w:t>
      </w:r>
      <w:r w:rsidR="00817DCD">
        <w:rPr>
          <w:lang w:val="fr-FR"/>
        </w:rPr>
        <w:t>l'apophonie interne</w:t>
      </w:r>
      <w:r w:rsidR="00BF6918">
        <w:rPr>
          <w:lang w:val="fr-FR"/>
        </w:rPr>
        <w:t>)</w:t>
      </w:r>
      <w:r w:rsidR="00817DCD">
        <w:rPr>
          <w:lang w:val="fr-FR"/>
        </w:rPr>
        <w:t>. De même il est parfois question de la seule forme AF, MF ou FC d'un mot.</w:t>
      </w:r>
    </w:p>
    <w:p w:rsidR="005A3AF2" w:rsidRDefault="0075681E" w:rsidP="00135882">
      <w:pPr>
        <w:ind w:firstLine="567"/>
        <w:rPr>
          <w:lang w:val="fr-FR"/>
        </w:rPr>
      </w:pPr>
      <w:r>
        <w:rPr>
          <w:lang w:val="fr-FR"/>
        </w:rPr>
        <w:t>Lorsqu'un mot n'a pas de représentant en FC, son signifié est fourni dans la colonne "</w:t>
      </w:r>
      <w:proofErr w:type="spellStart"/>
      <w:r>
        <w:rPr>
          <w:lang w:val="fr-FR"/>
        </w:rPr>
        <w:t>Sé</w:t>
      </w:r>
      <w:proofErr w:type="spellEnd"/>
      <w:r w:rsidR="00263F55">
        <w:rPr>
          <w:lang w:val="fr-FR"/>
        </w:rPr>
        <w:t xml:space="preserve"> (AF ou MF)</w:t>
      </w:r>
      <w:r>
        <w:rPr>
          <w:lang w:val="fr-FR"/>
        </w:rPr>
        <w:t xml:space="preserve">". </w:t>
      </w:r>
      <w:r w:rsidR="00263F55">
        <w:rPr>
          <w:lang w:val="fr-FR"/>
        </w:rPr>
        <w:t xml:space="preserve">Il en va de même pour les cas où le mot a un représentant moderne, mais dont le sens n'est pas le même qu'en AF ou MF. </w:t>
      </w:r>
    </w:p>
    <w:p w:rsidR="009457D5" w:rsidRDefault="009457D5" w:rsidP="00135882">
      <w:pPr>
        <w:ind w:firstLine="567"/>
        <w:rPr>
          <w:lang w:val="fr-FR"/>
        </w:rPr>
      </w:pPr>
    </w:p>
    <w:tbl>
      <w:tblPr>
        <w:tblW w:w="8931" w:type="dxa"/>
        <w:tblInd w:w="70" w:type="dxa"/>
        <w:tblCellMar>
          <w:left w:w="70" w:type="dxa"/>
          <w:right w:w="70" w:type="dxa"/>
        </w:tblCellMar>
        <w:tblLook w:val="04A0" w:firstRow="1" w:lastRow="0" w:firstColumn="1" w:lastColumn="0" w:noHBand="0" w:noVBand="1"/>
      </w:tblPr>
      <w:tblGrid>
        <w:gridCol w:w="1357"/>
        <w:gridCol w:w="1065"/>
        <w:gridCol w:w="462"/>
        <w:gridCol w:w="1148"/>
        <w:gridCol w:w="1232"/>
        <w:gridCol w:w="1217"/>
        <w:gridCol w:w="1190"/>
        <w:gridCol w:w="1260"/>
      </w:tblGrid>
      <w:tr w:rsidR="00B66106" w:rsidRPr="00E925EB" w:rsidTr="00B66106">
        <w:trPr>
          <w:trHeight w:val="255"/>
        </w:trPr>
        <w:tc>
          <w:tcPr>
            <w:tcW w:w="1357" w:type="dxa"/>
            <w:tcBorders>
              <w:top w:val="nil"/>
              <w:left w:val="nil"/>
              <w:bottom w:val="single" w:sz="4" w:space="0" w:color="auto"/>
              <w:right w:val="nil"/>
            </w:tcBorders>
            <w:shd w:val="clear" w:color="auto" w:fill="auto"/>
          </w:tcPr>
          <w:p w:rsidR="00B66106" w:rsidRPr="00E925EB" w:rsidRDefault="00B66106" w:rsidP="00B66106">
            <w:pPr>
              <w:widowControl/>
              <w:jc w:val="left"/>
              <w:rPr>
                <w:rFonts w:ascii="Arial" w:hAnsi="Arial" w:cs="Arial"/>
                <w:snapToGrid/>
                <w:color w:val="000000"/>
                <w:sz w:val="20"/>
                <w:lang w:val="fr-FR"/>
              </w:rPr>
            </w:pPr>
            <w:r w:rsidRPr="00E925EB">
              <w:rPr>
                <w:rFonts w:ascii="Arial" w:hAnsi="Arial" w:cs="Arial"/>
                <w:snapToGrid/>
                <w:color w:val="000000"/>
                <w:sz w:val="20"/>
                <w:lang w:val="fr-FR"/>
              </w:rPr>
              <w:t>étymon 1</w:t>
            </w:r>
          </w:p>
        </w:tc>
        <w:tc>
          <w:tcPr>
            <w:tcW w:w="1065" w:type="dxa"/>
            <w:tcBorders>
              <w:top w:val="nil"/>
              <w:left w:val="nil"/>
              <w:bottom w:val="single" w:sz="4" w:space="0" w:color="auto"/>
              <w:right w:val="nil"/>
            </w:tcBorders>
          </w:tcPr>
          <w:p w:rsidR="00B66106" w:rsidRDefault="00B66106" w:rsidP="00B66106">
            <w:pPr>
              <w:widowControl/>
              <w:jc w:val="left"/>
              <w:rPr>
                <w:rFonts w:ascii="Arial" w:hAnsi="Arial" w:cs="Arial"/>
                <w:snapToGrid/>
                <w:color w:val="000000"/>
                <w:sz w:val="20"/>
                <w:lang w:val="fr-FR"/>
              </w:rPr>
            </w:pPr>
            <w:r>
              <w:rPr>
                <w:rFonts w:ascii="Arial" w:hAnsi="Arial" w:cs="Arial"/>
                <w:snapToGrid/>
                <w:color w:val="000000"/>
                <w:sz w:val="20"/>
                <w:lang w:val="fr-FR"/>
              </w:rPr>
              <w:t>étymon 1</w:t>
            </w:r>
          </w:p>
          <w:p w:rsidR="00B66106" w:rsidRPr="00E925EB" w:rsidRDefault="00B66106" w:rsidP="00B6610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attr</w:t>
            </w:r>
            <w:proofErr w:type="spellEnd"/>
            <w:r>
              <w:rPr>
                <w:rFonts w:ascii="Arial" w:hAnsi="Arial" w:cs="Arial"/>
                <w:snapToGrid/>
                <w:color w:val="000000"/>
                <w:sz w:val="20"/>
                <w:lang w:val="fr-FR"/>
              </w:rPr>
              <w:t>.</w:t>
            </w:r>
          </w:p>
        </w:tc>
        <w:tc>
          <w:tcPr>
            <w:tcW w:w="462" w:type="dxa"/>
            <w:tcBorders>
              <w:top w:val="nil"/>
              <w:left w:val="nil"/>
              <w:bottom w:val="single" w:sz="4" w:space="0" w:color="auto"/>
              <w:right w:val="nil"/>
            </w:tcBorders>
          </w:tcPr>
          <w:p w:rsidR="00B66106" w:rsidRPr="00E925EB" w:rsidRDefault="00B66106" w:rsidP="00B66106">
            <w:pPr>
              <w:widowControl/>
              <w:jc w:val="left"/>
              <w:rPr>
                <w:rFonts w:ascii="Arial" w:hAnsi="Arial" w:cs="Arial"/>
                <w:snapToGrid/>
                <w:color w:val="000000"/>
                <w:sz w:val="20"/>
                <w:lang w:val="fr-FR"/>
              </w:rPr>
            </w:pPr>
          </w:p>
        </w:tc>
        <w:tc>
          <w:tcPr>
            <w:tcW w:w="1148" w:type="dxa"/>
            <w:tcBorders>
              <w:top w:val="nil"/>
              <w:left w:val="nil"/>
              <w:bottom w:val="single" w:sz="4" w:space="0" w:color="auto"/>
              <w:right w:val="nil"/>
            </w:tcBorders>
            <w:shd w:val="clear" w:color="auto" w:fill="auto"/>
            <w:noWrap/>
          </w:tcPr>
          <w:p w:rsidR="00B66106" w:rsidRPr="00E925EB" w:rsidRDefault="00B66106" w:rsidP="00B66106">
            <w:pPr>
              <w:widowControl/>
              <w:jc w:val="left"/>
              <w:rPr>
                <w:rFonts w:ascii="Arial" w:hAnsi="Arial" w:cs="Arial"/>
                <w:snapToGrid/>
                <w:color w:val="000000"/>
                <w:sz w:val="20"/>
                <w:lang w:val="fr-FR"/>
              </w:rPr>
            </w:pPr>
            <w:r>
              <w:rPr>
                <w:rFonts w:ascii="Arial" w:hAnsi="Arial" w:cs="Arial"/>
                <w:snapToGrid/>
                <w:color w:val="000000"/>
                <w:sz w:val="20"/>
                <w:lang w:val="fr-FR"/>
              </w:rPr>
              <w:t>AF</w:t>
            </w:r>
          </w:p>
        </w:tc>
        <w:tc>
          <w:tcPr>
            <w:tcW w:w="1232" w:type="dxa"/>
            <w:tcBorders>
              <w:top w:val="nil"/>
              <w:left w:val="nil"/>
              <w:bottom w:val="single" w:sz="4" w:space="0" w:color="auto"/>
              <w:right w:val="nil"/>
            </w:tcBorders>
            <w:shd w:val="clear" w:color="auto" w:fill="auto"/>
            <w:noWrap/>
          </w:tcPr>
          <w:p w:rsidR="00B66106" w:rsidRDefault="00B66106" w:rsidP="00B6610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Sé</w:t>
            </w:r>
            <w:proofErr w:type="spellEnd"/>
          </w:p>
          <w:p w:rsidR="00B66106" w:rsidRPr="00E925EB" w:rsidRDefault="00B66106" w:rsidP="00B66106">
            <w:pPr>
              <w:widowControl/>
              <w:jc w:val="left"/>
              <w:rPr>
                <w:rFonts w:ascii="Arial" w:hAnsi="Arial" w:cs="Arial"/>
                <w:snapToGrid/>
                <w:color w:val="000000"/>
                <w:sz w:val="20"/>
                <w:lang w:val="fr-FR"/>
              </w:rPr>
            </w:pPr>
            <w:r>
              <w:rPr>
                <w:rFonts w:ascii="Arial" w:hAnsi="Arial" w:cs="Arial"/>
                <w:snapToGrid/>
                <w:color w:val="000000"/>
                <w:sz w:val="20"/>
                <w:lang w:val="fr-FR"/>
              </w:rPr>
              <w:t>(AF ou MF)</w:t>
            </w:r>
          </w:p>
        </w:tc>
        <w:tc>
          <w:tcPr>
            <w:tcW w:w="1217" w:type="dxa"/>
            <w:tcBorders>
              <w:top w:val="nil"/>
              <w:left w:val="nil"/>
              <w:bottom w:val="single" w:sz="4" w:space="0" w:color="auto"/>
              <w:right w:val="nil"/>
            </w:tcBorders>
            <w:shd w:val="clear" w:color="auto" w:fill="auto"/>
            <w:noWrap/>
          </w:tcPr>
          <w:p w:rsidR="00B66106" w:rsidRPr="00E925EB" w:rsidRDefault="00B66106" w:rsidP="00B6610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germ</w:t>
            </w:r>
            <w:proofErr w:type="spellEnd"/>
            <w:r>
              <w:rPr>
                <w:rFonts w:ascii="Arial" w:hAnsi="Arial" w:cs="Arial"/>
                <w:snapToGrid/>
                <w:color w:val="000000"/>
                <w:sz w:val="20"/>
                <w:lang w:val="fr-FR"/>
              </w:rPr>
              <w:t xml:space="preserve">. </w:t>
            </w:r>
            <w:proofErr w:type="spellStart"/>
            <w:r>
              <w:rPr>
                <w:rFonts w:ascii="Arial" w:hAnsi="Arial" w:cs="Arial"/>
                <w:snapToGrid/>
                <w:color w:val="000000"/>
                <w:sz w:val="20"/>
                <w:lang w:val="fr-FR"/>
              </w:rPr>
              <w:t>mod</w:t>
            </w:r>
            <w:proofErr w:type="spellEnd"/>
            <w:r>
              <w:rPr>
                <w:rFonts w:ascii="Arial" w:hAnsi="Arial" w:cs="Arial"/>
                <w:snapToGrid/>
                <w:color w:val="000000"/>
                <w:sz w:val="20"/>
                <w:lang w:val="fr-FR"/>
              </w:rPr>
              <w:t>.</w:t>
            </w:r>
          </w:p>
        </w:tc>
        <w:tc>
          <w:tcPr>
            <w:tcW w:w="1190" w:type="dxa"/>
            <w:tcBorders>
              <w:top w:val="nil"/>
              <w:left w:val="nil"/>
              <w:bottom w:val="single" w:sz="4" w:space="0" w:color="auto"/>
              <w:right w:val="nil"/>
            </w:tcBorders>
          </w:tcPr>
          <w:p w:rsidR="00B66106" w:rsidRPr="00E925EB" w:rsidRDefault="00B66106" w:rsidP="00B6610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germ</w:t>
            </w:r>
            <w:proofErr w:type="spellEnd"/>
            <w:r>
              <w:rPr>
                <w:rFonts w:ascii="Arial" w:hAnsi="Arial" w:cs="Arial"/>
                <w:snapToGrid/>
                <w:color w:val="000000"/>
                <w:sz w:val="20"/>
                <w:lang w:val="fr-FR"/>
              </w:rPr>
              <w:t xml:space="preserve">. </w:t>
            </w:r>
            <w:proofErr w:type="spellStart"/>
            <w:r>
              <w:rPr>
                <w:rFonts w:ascii="Arial" w:hAnsi="Arial" w:cs="Arial"/>
                <w:snapToGrid/>
                <w:color w:val="000000"/>
                <w:sz w:val="20"/>
                <w:lang w:val="fr-FR"/>
              </w:rPr>
              <w:t>mod</w:t>
            </w:r>
            <w:proofErr w:type="spellEnd"/>
            <w:r>
              <w:rPr>
                <w:rFonts w:ascii="Arial" w:hAnsi="Arial" w:cs="Arial"/>
                <w:snapToGrid/>
                <w:color w:val="000000"/>
                <w:sz w:val="20"/>
                <w:lang w:val="fr-FR"/>
              </w:rPr>
              <w:t xml:space="preserve">. </w:t>
            </w:r>
            <w:proofErr w:type="spellStart"/>
            <w:r>
              <w:rPr>
                <w:rFonts w:ascii="Arial" w:hAnsi="Arial" w:cs="Arial"/>
                <w:snapToGrid/>
                <w:color w:val="000000"/>
                <w:sz w:val="20"/>
                <w:lang w:val="fr-FR"/>
              </w:rPr>
              <w:t>attr</w:t>
            </w:r>
            <w:proofErr w:type="spellEnd"/>
            <w:r>
              <w:rPr>
                <w:rFonts w:ascii="Arial" w:hAnsi="Arial" w:cs="Arial"/>
                <w:snapToGrid/>
                <w:color w:val="000000"/>
                <w:sz w:val="20"/>
                <w:lang w:val="fr-FR"/>
              </w:rPr>
              <w:t>.</w:t>
            </w:r>
          </w:p>
        </w:tc>
        <w:tc>
          <w:tcPr>
            <w:tcW w:w="1260" w:type="dxa"/>
            <w:tcBorders>
              <w:top w:val="nil"/>
              <w:left w:val="nil"/>
              <w:bottom w:val="single" w:sz="4" w:space="0" w:color="auto"/>
              <w:right w:val="nil"/>
            </w:tcBorders>
            <w:shd w:val="clear" w:color="auto" w:fill="auto"/>
          </w:tcPr>
          <w:p w:rsidR="00B66106" w:rsidRPr="00E925EB" w:rsidRDefault="00B66106" w:rsidP="00B66106">
            <w:pPr>
              <w:widowControl/>
              <w:jc w:val="left"/>
              <w:rPr>
                <w:rFonts w:ascii="Arial" w:hAnsi="Arial" w:cs="Arial"/>
                <w:snapToGrid/>
                <w:color w:val="000000"/>
                <w:sz w:val="20"/>
                <w:lang w:val="fr-FR"/>
              </w:rPr>
            </w:pPr>
            <w:r>
              <w:rPr>
                <w:rFonts w:ascii="Arial" w:hAnsi="Arial" w:cs="Arial"/>
                <w:snapToGrid/>
                <w:color w:val="000000"/>
                <w:sz w:val="20"/>
                <w:lang w:val="fr-FR"/>
              </w:rPr>
              <w:t>FC</w:t>
            </w:r>
          </w:p>
        </w:tc>
      </w:tr>
      <w:tr w:rsidR="00B66106" w:rsidRPr="00E925EB" w:rsidTr="00B66106">
        <w:trPr>
          <w:trHeight w:val="255"/>
        </w:trPr>
        <w:tc>
          <w:tcPr>
            <w:tcW w:w="1357" w:type="dxa"/>
            <w:tcBorders>
              <w:top w:val="nil"/>
              <w:left w:val="nil"/>
              <w:right w:val="nil"/>
            </w:tcBorders>
            <w:shd w:val="clear" w:color="auto" w:fill="auto"/>
          </w:tcPr>
          <w:p w:rsidR="00B66106" w:rsidRPr="00E925EB" w:rsidRDefault="00B66106" w:rsidP="00B66106">
            <w:pPr>
              <w:widowControl/>
              <w:jc w:val="left"/>
              <w:rPr>
                <w:rFonts w:ascii="Arial" w:hAnsi="Arial" w:cs="Arial"/>
                <w:snapToGrid/>
                <w:color w:val="000000"/>
                <w:sz w:val="20"/>
                <w:lang w:val="fr-FR"/>
              </w:rPr>
            </w:pPr>
            <w:proofErr w:type="spellStart"/>
            <w:r w:rsidRPr="00C03E3F">
              <w:rPr>
                <w:rFonts w:ascii="Arial" w:hAnsi="Arial" w:cs="Arial"/>
                <w:color w:val="000000"/>
                <w:sz w:val="20"/>
                <w:lang w:val="fr-FR"/>
              </w:rPr>
              <w:t>f</w:t>
            </w:r>
            <w:r w:rsidRPr="00C03E3F">
              <w:rPr>
                <w:rFonts w:ascii="Arial" w:hAnsi="Arial" w:cs="Arial"/>
                <w:color w:val="000000"/>
                <w:sz w:val="20"/>
                <w:u w:val="single"/>
                <w:lang w:val="fr-FR"/>
              </w:rPr>
              <w:t>u</w:t>
            </w:r>
            <w:r w:rsidRPr="00C03E3F">
              <w:rPr>
                <w:rFonts w:ascii="Arial" w:hAnsi="Arial" w:cs="Arial"/>
                <w:color w:val="000000"/>
                <w:sz w:val="20"/>
                <w:lang w:val="fr-FR"/>
              </w:rPr>
              <w:t>scina</w:t>
            </w:r>
            <w:proofErr w:type="spellEnd"/>
          </w:p>
        </w:tc>
        <w:tc>
          <w:tcPr>
            <w:tcW w:w="1065" w:type="dxa"/>
            <w:tcBorders>
              <w:top w:val="nil"/>
              <w:left w:val="nil"/>
              <w:right w:val="nil"/>
            </w:tcBorders>
          </w:tcPr>
          <w:p w:rsidR="00B66106" w:rsidRPr="00E925EB" w:rsidRDefault="00B66106" w:rsidP="00B66106">
            <w:pPr>
              <w:widowControl/>
              <w:jc w:val="left"/>
              <w:rPr>
                <w:rFonts w:ascii="Arial" w:hAnsi="Arial" w:cs="Arial"/>
                <w:snapToGrid/>
                <w:color w:val="000000"/>
                <w:sz w:val="20"/>
                <w:lang w:val="fr-FR"/>
              </w:rPr>
            </w:pPr>
          </w:p>
        </w:tc>
        <w:tc>
          <w:tcPr>
            <w:tcW w:w="462" w:type="dxa"/>
            <w:tcBorders>
              <w:top w:val="nil"/>
              <w:left w:val="nil"/>
              <w:right w:val="nil"/>
            </w:tcBorders>
          </w:tcPr>
          <w:p w:rsidR="00B66106" w:rsidRPr="00E925EB" w:rsidRDefault="00B66106" w:rsidP="00B66106">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1148" w:type="dxa"/>
            <w:tcBorders>
              <w:top w:val="nil"/>
              <w:left w:val="nil"/>
              <w:right w:val="nil"/>
            </w:tcBorders>
            <w:shd w:val="clear" w:color="auto" w:fill="auto"/>
            <w:noWrap/>
          </w:tcPr>
          <w:p w:rsidR="00B66106" w:rsidRDefault="00B66106" w:rsidP="00B66106">
            <w:pPr>
              <w:widowControl/>
              <w:jc w:val="left"/>
              <w:rPr>
                <w:rFonts w:ascii="Arial" w:hAnsi="Arial" w:cs="Arial"/>
                <w:snapToGrid/>
                <w:color w:val="000000"/>
                <w:sz w:val="20"/>
                <w:lang w:val="fr-FR"/>
              </w:rPr>
            </w:pPr>
            <w:proofErr w:type="spellStart"/>
            <w:r w:rsidRPr="00C03E3F">
              <w:rPr>
                <w:rFonts w:ascii="Arial" w:hAnsi="Arial" w:cs="Arial"/>
                <w:color w:val="000000"/>
                <w:sz w:val="20"/>
                <w:lang w:val="fr-FR"/>
              </w:rPr>
              <w:t>foisne</w:t>
            </w:r>
            <w:proofErr w:type="spellEnd"/>
          </w:p>
        </w:tc>
        <w:tc>
          <w:tcPr>
            <w:tcW w:w="1232" w:type="dxa"/>
            <w:tcBorders>
              <w:top w:val="nil"/>
              <w:left w:val="nil"/>
              <w:right w:val="nil"/>
            </w:tcBorders>
            <w:shd w:val="clear" w:color="auto" w:fill="auto"/>
            <w:noWrap/>
          </w:tcPr>
          <w:p w:rsidR="00B66106" w:rsidRDefault="00B66106" w:rsidP="00B66106">
            <w:pPr>
              <w:widowControl/>
              <w:jc w:val="left"/>
              <w:rPr>
                <w:rFonts w:ascii="Arial" w:hAnsi="Arial" w:cs="Arial"/>
                <w:snapToGrid/>
                <w:color w:val="000000"/>
                <w:sz w:val="20"/>
                <w:lang w:val="fr-FR"/>
              </w:rPr>
            </w:pPr>
            <w:r w:rsidRPr="00C03E3F">
              <w:rPr>
                <w:rFonts w:ascii="Arial" w:hAnsi="Arial" w:cs="Arial"/>
                <w:color w:val="000000"/>
                <w:sz w:val="20"/>
                <w:lang w:val="fr-FR"/>
              </w:rPr>
              <w:t>‘trident’</w:t>
            </w:r>
          </w:p>
        </w:tc>
        <w:tc>
          <w:tcPr>
            <w:tcW w:w="1217" w:type="dxa"/>
            <w:tcBorders>
              <w:top w:val="nil"/>
              <w:left w:val="nil"/>
              <w:right w:val="nil"/>
            </w:tcBorders>
            <w:shd w:val="clear" w:color="auto" w:fill="auto"/>
            <w:noWrap/>
          </w:tcPr>
          <w:p w:rsidR="00B66106" w:rsidRDefault="00B66106" w:rsidP="00B66106">
            <w:pPr>
              <w:widowControl/>
              <w:jc w:val="left"/>
              <w:rPr>
                <w:rFonts w:ascii="Arial" w:hAnsi="Arial" w:cs="Arial"/>
                <w:snapToGrid/>
                <w:color w:val="000000"/>
                <w:sz w:val="20"/>
                <w:lang w:val="fr-FR"/>
              </w:rPr>
            </w:pPr>
          </w:p>
        </w:tc>
        <w:tc>
          <w:tcPr>
            <w:tcW w:w="1190" w:type="dxa"/>
            <w:tcBorders>
              <w:top w:val="nil"/>
              <w:left w:val="nil"/>
              <w:right w:val="nil"/>
            </w:tcBorders>
          </w:tcPr>
          <w:p w:rsidR="00B66106" w:rsidRDefault="00B66106" w:rsidP="00B66106">
            <w:pPr>
              <w:widowControl/>
              <w:jc w:val="left"/>
              <w:rPr>
                <w:rFonts w:ascii="Arial" w:hAnsi="Arial" w:cs="Arial"/>
                <w:snapToGrid/>
                <w:color w:val="000000"/>
                <w:sz w:val="20"/>
                <w:lang w:val="fr-FR"/>
              </w:rPr>
            </w:pPr>
          </w:p>
        </w:tc>
        <w:tc>
          <w:tcPr>
            <w:tcW w:w="1260" w:type="dxa"/>
            <w:tcBorders>
              <w:top w:val="nil"/>
              <w:left w:val="nil"/>
              <w:right w:val="nil"/>
            </w:tcBorders>
            <w:shd w:val="clear" w:color="auto" w:fill="auto"/>
          </w:tcPr>
          <w:p w:rsidR="00B66106" w:rsidRDefault="00B66106" w:rsidP="00B66106">
            <w:pPr>
              <w:widowControl/>
              <w:jc w:val="left"/>
              <w:rPr>
                <w:rFonts w:ascii="Arial" w:hAnsi="Arial" w:cs="Arial"/>
                <w:snapToGrid/>
                <w:color w:val="000000"/>
                <w:sz w:val="20"/>
                <w:lang w:val="fr-FR"/>
              </w:rPr>
            </w:pPr>
          </w:p>
        </w:tc>
      </w:tr>
      <w:tr w:rsidR="00B66106" w:rsidRPr="001A3D71" w:rsidTr="00B66106">
        <w:trPr>
          <w:trHeight w:val="255"/>
        </w:trPr>
        <w:tc>
          <w:tcPr>
            <w:tcW w:w="1357" w:type="dxa"/>
            <w:tcBorders>
              <w:left w:val="nil"/>
              <w:right w:val="nil"/>
            </w:tcBorders>
            <w:shd w:val="clear" w:color="auto" w:fill="auto"/>
          </w:tcPr>
          <w:p w:rsidR="00B66106" w:rsidRPr="001A3D71" w:rsidRDefault="00B66106" w:rsidP="00B66106">
            <w:pPr>
              <w:widowControl/>
              <w:jc w:val="left"/>
              <w:rPr>
                <w:rFonts w:ascii="Arial" w:hAnsi="Arial" w:cs="Arial"/>
                <w:snapToGrid/>
                <w:color w:val="000000"/>
                <w:sz w:val="20"/>
                <w:lang w:val="fr-FR"/>
              </w:rPr>
            </w:pPr>
            <w:r w:rsidRPr="00C03E3F">
              <w:rPr>
                <w:rFonts w:ascii="Arial" w:hAnsi="Arial" w:cs="Arial"/>
                <w:color w:val="000000"/>
                <w:sz w:val="20"/>
                <w:lang w:val="fr-FR"/>
              </w:rPr>
              <w:t>°</w:t>
            </w:r>
            <w:proofErr w:type="spellStart"/>
            <w:r w:rsidRPr="00C03E3F">
              <w:rPr>
                <w:rFonts w:ascii="Arial" w:hAnsi="Arial" w:cs="Arial"/>
                <w:color w:val="000000"/>
                <w:sz w:val="20"/>
                <w:lang w:val="fr-FR"/>
              </w:rPr>
              <w:t>apparicul</w:t>
            </w:r>
            <w:r w:rsidRPr="00C03E3F">
              <w:rPr>
                <w:rFonts w:ascii="Arial" w:hAnsi="Arial" w:cs="Arial"/>
                <w:color w:val="000000"/>
                <w:sz w:val="20"/>
                <w:u w:val="single"/>
                <w:lang w:val="fr-FR"/>
              </w:rPr>
              <w:t>ā</w:t>
            </w:r>
            <w:r w:rsidRPr="00C03E3F">
              <w:rPr>
                <w:rFonts w:ascii="Arial" w:hAnsi="Arial" w:cs="Arial"/>
                <w:color w:val="000000"/>
                <w:sz w:val="20"/>
                <w:lang w:val="fr-FR"/>
              </w:rPr>
              <w:t>re</w:t>
            </w:r>
            <w:proofErr w:type="spellEnd"/>
          </w:p>
        </w:tc>
        <w:tc>
          <w:tcPr>
            <w:tcW w:w="1065" w:type="dxa"/>
            <w:tcBorders>
              <w:left w:val="nil"/>
              <w:right w:val="nil"/>
            </w:tcBorders>
          </w:tcPr>
          <w:p w:rsidR="00B66106" w:rsidRPr="001A3D71" w:rsidRDefault="00B66106" w:rsidP="00B66106">
            <w:pPr>
              <w:widowControl/>
              <w:jc w:val="left"/>
              <w:rPr>
                <w:rFonts w:ascii="Arial" w:hAnsi="Arial" w:cs="Arial"/>
                <w:snapToGrid/>
                <w:color w:val="000000"/>
                <w:sz w:val="20"/>
                <w:lang w:val="fr-FR"/>
              </w:rPr>
            </w:pPr>
          </w:p>
        </w:tc>
        <w:tc>
          <w:tcPr>
            <w:tcW w:w="462" w:type="dxa"/>
            <w:tcBorders>
              <w:left w:val="nil"/>
              <w:right w:val="nil"/>
            </w:tcBorders>
          </w:tcPr>
          <w:p w:rsidR="00B66106" w:rsidRPr="001A3D71" w:rsidRDefault="00B66106" w:rsidP="00B66106">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1148" w:type="dxa"/>
            <w:tcBorders>
              <w:left w:val="nil"/>
              <w:right w:val="nil"/>
            </w:tcBorders>
            <w:shd w:val="clear" w:color="auto" w:fill="auto"/>
            <w:noWrap/>
            <w:vAlign w:val="center"/>
          </w:tcPr>
          <w:p w:rsidR="00B66106" w:rsidRPr="001A3D71" w:rsidRDefault="00B66106" w:rsidP="00B66106">
            <w:pPr>
              <w:widowControl/>
              <w:jc w:val="left"/>
              <w:rPr>
                <w:rFonts w:ascii="Arial" w:hAnsi="Arial" w:cs="Arial"/>
                <w:snapToGrid/>
                <w:color w:val="000000"/>
                <w:sz w:val="20"/>
                <w:lang w:val="fr-FR"/>
              </w:rPr>
            </w:pPr>
            <w:proofErr w:type="spellStart"/>
            <w:r w:rsidRPr="00C03E3F">
              <w:rPr>
                <w:rFonts w:ascii="Arial" w:hAnsi="Arial" w:cs="Arial"/>
                <w:color w:val="000000"/>
                <w:sz w:val="20"/>
                <w:lang w:val="fr-FR"/>
              </w:rPr>
              <w:t>apareillier</w:t>
            </w:r>
            <w:proofErr w:type="spellEnd"/>
          </w:p>
        </w:tc>
        <w:tc>
          <w:tcPr>
            <w:tcW w:w="1232" w:type="dxa"/>
            <w:tcBorders>
              <w:left w:val="nil"/>
              <w:right w:val="nil"/>
            </w:tcBorders>
            <w:shd w:val="clear" w:color="auto" w:fill="auto"/>
            <w:noWrap/>
          </w:tcPr>
          <w:p w:rsidR="00B66106" w:rsidRPr="00135882" w:rsidRDefault="00B66106" w:rsidP="00B66106">
            <w:pPr>
              <w:widowControl/>
              <w:jc w:val="left"/>
              <w:rPr>
                <w:rFonts w:ascii="Arial" w:hAnsi="Arial" w:cs="Arial"/>
                <w:snapToGrid/>
                <w:color w:val="000000"/>
                <w:sz w:val="20"/>
                <w:lang w:val="fr-FR"/>
              </w:rPr>
            </w:pPr>
            <w:r w:rsidRPr="00C03E3F">
              <w:rPr>
                <w:rFonts w:ascii="Arial" w:hAnsi="Arial" w:cs="Arial"/>
                <w:color w:val="000000"/>
                <w:sz w:val="20"/>
                <w:lang w:val="fr-FR"/>
              </w:rPr>
              <w:t>‘préparer’</w:t>
            </w:r>
          </w:p>
        </w:tc>
        <w:tc>
          <w:tcPr>
            <w:tcW w:w="1217" w:type="dxa"/>
            <w:tcBorders>
              <w:left w:val="nil"/>
              <w:right w:val="nil"/>
            </w:tcBorders>
            <w:shd w:val="clear" w:color="auto" w:fill="auto"/>
            <w:noWrap/>
          </w:tcPr>
          <w:p w:rsidR="00B66106" w:rsidRPr="001A3D71" w:rsidRDefault="00B66106" w:rsidP="00B66106">
            <w:pPr>
              <w:widowControl/>
              <w:jc w:val="left"/>
              <w:rPr>
                <w:rFonts w:ascii="Arial" w:hAnsi="Arial" w:cs="Arial"/>
                <w:snapToGrid/>
                <w:color w:val="000000"/>
                <w:sz w:val="20"/>
                <w:lang w:val="fr-FR"/>
              </w:rPr>
            </w:pPr>
          </w:p>
        </w:tc>
        <w:tc>
          <w:tcPr>
            <w:tcW w:w="1190" w:type="dxa"/>
            <w:tcBorders>
              <w:left w:val="nil"/>
              <w:right w:val="nil"/>
            </w:tcBorders>
          </w:tcPr>
          <w:p w:rsidR="00B66106" w:rsidRPr="00135882" w:rsidRDefault="00B66106" w:rsidP="00B66106">
            <w:pPr>
              <w:widowControl/>
              <w:jc w:val="left"/>
              <w:rPr>
                <w:rFonts w:ascii="Arial" w:hAnsi="Arial" w:cs="Arial"/>
                <w:snapToGrid/>
                <w:color w:val="000000"/>
                <w:sz w:val="20"/>
                <w:lang w:val="fr-FR"/>
              </w:rPr>
            </w:pPr>
          </w:p>
        </w:tc>
        <w:tc>
          <w:tcPr>
            <w:tcW w:w="1260" w:type="dxa"/>
            <w:tcBorders>
              <w:left w:val="nil"/>
              <w:right w:val="nil"/>
            </w:tcBorders>
            <w:shd w:val="clear" w:color="auto" w:fill="auto"/>
          </w:tcPr>
          <w:p w:rsidR="00B66106" w:rsidRPr="001A3D71" w:rsidRDefault="00B66106" w:rsidP="00B66106">
            <w:pPr>
              <w:widowControl/>
              <w:jc w:val="left"/>
              <w:rPr>
                <w:rFonts w:ascii="Arial" w:hAnsi="Arial" w:cs="Arial"/>
                <w:snapToGrid/>
                <w:color w:val="000000"/>
                <w:sz w:val="20"/>
                <w:lang w:val="fr-FR"/>
              </w:rPr>
            </w:pPr>
            <w:r w:rsidRPr="00C03E3F">
              <w:rPr>
                <w:rFonts w:ascii="Arial" w:hAnsi="Arial" w:cs="Arial"/>
                <w:color w:val="000000"/>
                <w:sz w:val="20"/>
                <w:lang w:val="fr-FR"/>
              </w:rPr>
              <w:t>appareiller</w:t>
            </w:r>
          </w:p>
        </w:tc>
      </w:tr>
      <w:tr w:rsidR="00B66106" w:rsidRPr="001A3D71" w:rsidTr="00B66106">
        <w:trPr>
          <w:trHeight w:val="255"/>
        </w:trPr>
        <w:tc>
          <w:tcPr>
            <w:tcW w:w="1357" w:type="dxa"/>
            <w:tcBorders>
              <w:left w:val="nil"/>
              <w:right w:val="nil"/>
            </w:tcBorders>
            <w:shd w:val="clear" w:color="auto" w:fill="auto"/>
          </w:tcPr>
          <w:p w:rsidR="00B66106" w:rsidRPr="00C03E3F" w:rsidRDefault="00B66106" w:rsidP="00B66106">
            <w:pPr>
              <w:widowControl/>
              <w:jc w:val="left"/>
              <w:rPr>
                <w:rFonts w:ascii="Arial" w:hAnsi="Arial" w:cs="Arial"/>
                <w:snapToGrid/>
                <w:color w:val="000000"/>
                <w:sz w:val="20"/>
                <w:lang w:val="fr-FR"/>
              </w:rPr>
            </w:pPr>
            <w:r w:rsidRPr="00C03E3F">
              <w:rPr>
                <w:rFonts w:ascii="Arial" w:hAnsi="Arial" w:cs="Arial"/>
                <w:snapToGrid/>
                <w:color w:val="000000"/>
                <w:sz w:val="20"/>
                <w:lang w:val="fr-FR"/>
              </w:rPr>
              <w:t>°</w:t>
            </w:r>
            <w:proofErr w:type="spellStart"/>
            <w:r w:rsidRPr="00C03E3F">
              <w:rPr>
                <w:rFonts w:ascii="Arial" w:hAnsi="Arial" w:cs="Arial"/>
                <w:snapToGrid/>
                <w:color w:val="000000"/>
                <w:sz w:val="20"/>
                <w:lang w:val="fr-FR"/>
              </w:rPr>
              <w:t>hrok</w:t>
            </w:r>
            <w:proofErr w:type="spellEnd"/>
          </w:p>
        </w:tc>
        <w:tc>
          <w:tcPr>
            <w:tcW w:w="1065" w:type="dxa"/>
            <w:tcBorders>
              <w:left w:val="nil"/>
              <w:right w:val="nil"/>
            </w:tcBorders>
          </w:tcPr>
          <w:p w:rsidR="00B66106" w:rsidRPr="00C03E3F" w:rsidRDefault="00B66106" w:rsidP="00B66106">
            <w:pPr>
              <w:widowControl/>
              <w:jc w:val="left"/>
              <w:rPr>
                <w:rFonts w:ascii="Arial" w:hAnsi="Arial" w:cs="Arial"/>
                <w:snapToGrid/>
                <w:color w:val="000000"/>
                <w:sz w:val="20"/>
                <w:lang w:val="fr-FR"/>
              </w:rPr>
            </w:pPr>
            <w:proofErr w:type="spellStart"/>
            <w:r w:rsidRPr="00C03E3F">
              <w:rPr>
                <w:rFonts w:ascii="Arial" w:hAnsi="Arial" w:cs="Arial"/>
                <w:snapToGrid/>
                <w:color w:val="000000"/>
                <w:sz w:val="20"/>
                <w:lang w:val="fr-FR"/>
              </w:rPr>
              <w:t>frk</w:t>
            </w:r>
            <w:proofErr w:type="spellEnd"/>
          </w:p>
        </w:tc>
        <w:tc>
          <w:tcPr>
            <w:tcW w:w="462" w:type="dxa"/>
            <w:tcBorders>
              <w:left w:val="nil"/>
              <w:right w:val="nil"/>
            </w:tcBorders>
          </w:tcPr>
          <w:p w:rsidR="00B66106" w:rsidRDefault="00B66106" w:rsidP="00B66106">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1148" w:type="dxa"/>
            <w:tcBorders>
              <w:left w:val="nil"/>
              <w:right w:val="nil"/>
            </w:tcBorders>
            <w:shd w:val="clear" w:color="auto" w:fill="auto"/>
            <w:noWrap/>
            <w:vAlign w:val="center"/>
          </w:tcPr>
          <w:p w:rsidR="00B66106" w:rsidRPr="00C03E3F" w:rsidRDefault="00B66106" w:rsidP="00B66106">
            <w:pPr>
              <w:widowControl/>
              <w:jc w:val="left"/>
              <w:rPr>
                <w:rFonts w:ascii="Arial" w:hAnsi="Arial" w:cs="Arial"/>
                <w:snapToGrid/>
                <w:color w:val="000000"/>
                <w:sz w:val="20"/>
                <w:lang w:val="fr-FR"/>
              </w:rPr>
            </w:pPr>
            <w:r w:rsidRPr="00C03E3F">
              <w:rPr>
                <w:rFonts w:ascii="Arial" w:hAnsi="Arial" w:cs="Arial"/>
                <w:color w:val="000000"/>
                <w:sz w:val="20"/>
                <w:lang w:val="fr-FR"/>
              </w:rPr>
              <w:t>froc</w:t>
            </w:r>
          </w:p>
        </w:tc>
        <w:tc>
          <w:tcPr>
            <w:tcW w:w="1232" w:type="dxa"/>
            <w:tcBorders>
              <w:left w:val="nil"/>
              <w:right w:val="nil"/>
            </w:tcBorders>
            <w:shd w:val="clear" w:color="auto" w:fill="auto"/>
            <w:noWrap/>
          </w:tcPr>
          <w:p w:rsidR="00B66106" w:rsidRPr="00C03E3F" w:rsidRDefault="00B66106" w:rsidP="00B66106">
            <w:pPr>
              <w:widowControl/>
              <w:jc w:val="left"/>
              <w:rPr>
                <w:rFonts w:ascii="Arial" w:hAnsi="Arial" w:cs="Arial"/>
                <w:snapToGrid/>
                <w:color w:val="000000"/>
                <w:sz w:val="20"/>
                <w:lang w:val="fr-FR"/>
              </w:rPr>
            </w:pPr>
            <w:r w:rsidRPr="00C03E3F">
              <w:rPr>
                <w:rFonts w:ascii="Arial" w:hAnsi="Arial" w:cs="Arial"/>
                <w:color w:val="000000"/>
                <w:sz w:val="20"/>
                <w:lang w:val="fr-FR"/>
              </w:rPr>
              <w:t>‘jupe’</w:t>
            </w:r>
          </w:p>
        </w:tc>
        <w:tc>
          <w:tcPr>
            <w:tcW w:w="1217" w:type="dxa"/>
            <w:tcBorders>
              <w:left w:val="nil"/>
              <w:right w:val="nil"/>
            </w:tcBorders>
            <w:shd w:val="clear" w:color="auto" w:fill="auto"/>
            <w:noWrap/>
          </w:tcPr>
          <w:p w:rsidR="00B66106" w:rsidRPr="00C03E3F" w:rsidRDefault="00B66106" w:rsidP="00B66106">
            <w:pPr>
              <w:widowControl/>
              <w:jc w:val="left"/>
              <w:rPr>
                <w:rFonts w:ascii="Arial" w:hAnsi="Arial" w:cs="Arial"/>
                <w:color w:val="000000"/>
                <w:sz w:val="20"/>
                <w:lang w:val="fr-FR"/>
              </w:rPr>
            </w:pPr>
            <w:r>
              <w:rPr>
                <w:rFonts w:ascii="Arial" w:hAnsi="Arial" w:cs="Arial"/>
                <w:color w:val="000000"/>
                <w:sz w:val="20"/>
                <w:lang w:val="fr-FR"/>
              </w:rPr>
              <w:t>Rock</w:t>
            </w:r>
          </w:p>
        </w:tc>
        <w:tc>
          <w:tcPr>
            <w:tcW w:w="1190" w:type="dxa"/>
            <w:tcBorders>
              <w:left w:val="nil"/>
              <w:right w:val="nil"/>
            </w:tcBorders>
          </w:tcPr>
          <w:p w:rsidR="00B66106" w:rsidRPr="00C03E3F" w:rsidRDefault="00B66106" w:rsidP="00B6610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nha</w:t>
            </w:r>
            <w:proofErr w:type="spellEnd"/>
          </w:p>
        </w:tc>
        <w:tc>
          <w:tcPr>
            <w:tcW w:w="1260" w:type="dxa"/>
            <w:tcBorders>
              <w:left w:val="nil"/>
              <w:right w:val="nil"/>
            </w:tcBorders>
            <w:shd w:val="clear" w:color="auto" w:fill="auto"/>
          </w:tcPr>
          <w:p w:rsidR="00B66106" w:rsidRPr="00C03E3F" w:rsidRDefault="00B66106" w:rsidP="00B66106">
            <w:pPr>
              <w:widowControl/>
              <w:jc w:val="left"/>
              <w:rPr>
                <w:rFonts w:ascii="Arial" w:hAnsi="Arial" w:cs="Arial"/>
                <w:color w:val="000000"/>
                <w:sz w:val="20"/>
                <w:lang w:val="fr-FR"/>
              </w:rPr>
            </w:pPr>
            <w:r>
              <w:rPr>
                <w:rFonts w:ascii="Arial" w:hAnsi="Arial" w:cs="Arial"/>
                <w:color w:val="000000"/>
                <w:sz w:val="20"/>
                <w:lang w:val="fr-FR"/>
              </w:rPr>
              <w:t>froc</w:t>
            </w:r>
          </w:p>
        </w:tc>
      </w:tr>
    </w:tbl>
    <w:p w:rsidR="00BB7DCA" w:rsidRDefault="00BB7DCA" w:rsidP="00135882">
      <w:pPr>
        <w:ind w:firstLine="567"/>
        <w:rPr>
          <w:lang w:val="fr-FR"/>
        </w:rPr>
      </w:pPr>
    </w:p>
    <w:p w:rsidR="00A423BF" w:rsidRDefault="00D74F86" w:rsidP="00135882">
      <w:pPr>
        <w:ind w:firstLine="567"/>
        <w:rPr>
          <w:lang w:val="fr-FR"/>
        </w:rPr>
      </w:pPr>
      <w:r>
        <w:rPr>
          <w:lang w:val="fr-FR"/>
        </w:rPr>
        <w:t>Enfin, l'index comporte une colonne "type changement" qui indique, au premier chef, si l'évolution de l'étymon vers l'AF est de nature phonétique et populaire ou non. Lorsqu'elle ne l'est pas, il s'agit le plus souvent de changements analogiques, mais d'autres cas peuvent se présenter et cette colonne cherche à fournir de</w:t>
      </w:r>
      <w:r w:rsidR="00B66106">
        <w:rPr>
          <w:lang w:val="fr-FR"/>
        </w:rPr>
        <w:t>s</w:t>
      </w:r>
      <w:r>
        <w:rPr>
          <w:lang w:val="fr-FR"/>
        </w:rPr>
        <w:t xml:space="preserve"> renseignements</w:t>
      </w:r>
      <w:r w:rsidR="00B66106">
        <w:rPr>
          <w:lang w:val="fr-FR"/>
        </w:rPr>
        <w:t xml:space="preserve"> à leur égard</w:t>
      </w:r>
      <w:r>
        <w:rPr>
          <w:lang w:val="fr-FR"/>
        </w:rPr>
        <w:t xml:space="preserve">. Il est à noter que seul le rapport entre la forme </w:t>
      </w:r>
      <w:r w:rsidR="00B66106">
        <w:rPr>
          <w:lang w:val="fr-FR"/>
        </w:rPr>
        <w:t xml:space="preserve">la plus évoluée </w:t>
      </w:r>
      <w:r>
        <w:rPr>
          <w:lang w:val="fr-FR"/>
        </w:rPr>
        <w:t>de l'étymon</w:t>
      </w:r>
      <w:r w:rsidR="00B66106">
        <w:rPr>
          <w:lang w:val="fr-FR"/>
        </w:rPr>
        <w:t xml:space="preserve"> et l'AF est évalué : l'évolution ultérieure n'est pas décrite (sauf mention explicite).</w:t>
      </w:r>
    </w:p>
    <w:p w:rsidR="00B66106" w:rsidRDefault="00B66106" w:rsidP="00135882">
      <w:pPr>
        <w:ind w:firstLine="567"/>
        <w:rPr>
          <w:lang w:val="fr-FR"/>
        </w:rPr>
      </w:pPr>
    </w:p>
    <w:tbl>
      <w:tblPr>
        <w:tblW w:w="9057" w:type="dxa"/>
        <w:tblInd w:w="70" w:type="dxa"/>
        <w:tblLayout w:type="fixed"/>
        <w:tblCellMar>
          <w:left w:w="70" w:type="dxa"/>
          <w:right w:w="70" w:type="dxa"/>
        </w:tblCellMar>
        <w:tblLook w:val="04A0" w:firstRow="1" w:lastRow="0" w:firstColumn="1" w:lastColumn="0" w:noHBand="0" w:noVBand="1"/>
      </w:tblPr>
      <w:tblGrid>
        <w:gridCol w:w="1152"/>
        <w:gridCol w:w="1058"/>
        <w:gridCol w:w="342"/>
        <w:gridCol w:w="1200"/>
        <w:gridCol w:w="2253"/>
        <w:gridCol w:w="1204"/>
        <w:gridCol w:w="588"/>
        <w:gridCol w:w="1260"/>
      </w:tblGrid>
      <w:tr w:rsidR="00B013E6" w:rsidRPr="00E925EB" w:rsidTr="00B013E6">
        <w:trPr>
          <w:trHeight w:val="255"/>
        </w:trPr>
        <w:tc>
          <w:tcPr>
            <w:tcW w:w="1152" w:type="dxa"/>
            <w:tcBorders>
              <w:top w:val="nil"/>
              <w:left w:val="nil"/>
              <w:bottom w:val="single" w:sz="4" w:space="0" w:color="auto"/>
              <w:right w:val="nil"/>
            </w:tcBorders>
            <w:shd w:val="clear" w:color="auto" w:fill="auto"/>
            <w:noWrap/>
          </w:tcPr>
          <w:p w:rsidR="00B013E6" w:rsidRPr="00E925EB" w:rsidRDefault="00B013E6" w:rsidP="00B66106">
            <w:pPr>
              <w:widowControl/>
              <w:jc w:val="left"/>
              <w:rPr>
                <w:rFonts w:ascii="Arial" w:hAnsi="Arial" w:cs="Arial"/>
                <w:snapToGrid/>
                <w:color w:val="000000"/>
                <w:sz w:val="20"/>
                <w:lang w:val="fr-FR"/>
              </w:rPr>
            </w:pPr>
            <w:r w:rsidRPr="00E925EB">
              <w:rPr>
                <w:rFonts w:ascii="Arial" w:hAnsi="Arial" w:cs="Arial"/>
                <w:snapToGrid/>
                <w:color w:val="000000"/>
                <w:sz w:val="20"/>
                <w:lang w:val="fr-FR"/>
              </w:rPr>
              <w:t>étymon 1</w:t>
            </w:r>
          </w:p>
        </w:tc>
        <w:tc>
          <w:tcPr>
            <w:tcW w:w="1058" w:type="dxa"/>
            <w:tcBorders>
              <w:top w:val="nil"/>
              <w:left w:val="nil"/>
              <w:bottom w:val="single" w:sz="4" w:space="0" w:color="auto"/>
              <w:right w:val="nil"/>
            </w:tcBorders>
            <w:shd w:val="clear" w:color="auto" w:fill="auto"/>
          </w:tcPr>
          <w:p w:rsidR="00B013E6" w:rsidRDefault="00B013E6" w:rsidP="00B66106">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w:t>
            </w:r>
            <w:r>
              <w:rPr>
                <w:rFonts w:ascii="Arial" w:hAnsi="Arial" w:cs="Arial"/>
                <w:snapToGrid/>
                <w:color w:val="000000"/>
                <w:sz w:val="20"/>
                <w:lang w:val="fr-FR"/>
              </w:rPr>
              <w:t>1</w:t>
            </w:r>
          </w:p>
          <w:p w:rsidR="00B013E6" w:rsidRPr="00E925EB" w:rsidRDefault="00B013E6" w:rsidP="00B6610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attr</w:t>
            </w:r>
            <w:proofErr w:type="spellEnd"/>
            <w:r>
              <w:rPr>
                <w:rFonts w:ascii="Arial" w:hAnsi="Arial" w:cs="Arial"/>
                <w:snapToGrid/>
                <w:color w:val="000000"/>
                <w:sz w:val="20"/>
                <w:lang w:val="fr-FR"/>
              </w:rPr>
              <w:t>.</w:t>
            </w:r>
          </w:p>
        </w:tc>
        <w:tc>
          <w:tcPr>
            <w:tcW w:w="342" w:type="dxa"/>
            <w:tcBorders>
              <w:top w:val="nil"/>
              <w:left w:val="nil"/>
              <w:bottom w:val="single" w:sz="4" w:space="0" w:color="auto"/>
              <w:right w:val="nil"/>
            </w:tcBorders>
          </w:tcPr>
          <w:p w:rsidR="00B013E6" w:rsidRPr="00E925EB" w:rsidRDefault="00B013E6" w:rsidP="00B66106">
            <w:pPr>
              <w:widowControl/>
              <w:jc w:val="left"/>
              <w:rPr>
                <w:rFonts w:ascii="Arial" w:hAnsi="Arial" w:cs="Arial"/>
                <w:snapToGrid/>
                <w:color w:val="000000"/>
                <w:sz w:val="20"/>
                <w:lang w:val="fr-FR"/>
              </w:rPr>
            </w:pPr>
          </w:p>
        </w:tc>
        <w:tc>
          <w:tcPr>
            <w:tcW w:w="1200" w:type="dxa"/>
            <w:tcBorders>
              <w:top w:val="nil"/>
              <w:left w:val="nil"/>
              <w:bottom w:val="single" w:sz="4" w:space="0" w:color="auto"/>
              <w:right w:val="nil"/>
            </w:tcBorders>
            <w:shd w:val="clear" w:color="auto" w:fill="auto"/>
            <w:noWrap/>
          </w:tcPr>
          <w:p w:rsidR="00B013E6" w:rsidRPr="00E925EB" w:rsidRDefault="00B013E6" w:rsidP="00B66106">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w:t>
            </w:r>
            <w:r>
              <w:rPr>
                <w:rFonts w:ascii="Arial" w:hAnsi="Arial" w:cs="Arial"/>
                <w:snapToGrid/>
                <w:color w:val="000000"/>
                <w:sz w:val="20"/>
                <w:lang w:val="fr-FR"/>
              </w:rPr>
              <w:t>2</w:t>
            </w:r>
          </w:p>
        </w:tc>
        <w:tc>
          <w:tcPr>
            <w:tcW w:w="2253" w:type="dxa"/>
            <w:tcBorders>
              <w:top w:val="nil"/>
              <w:left w:val="nil"/>
              <w:bottom w:val="single" w:sz="4" w:space="0" w:color="auto"/>
              <w:right w:val="nil"/>
            </w:tcBorders>
            <w:shd w:val="clear" w:color="auto" w:fill="auto"/>
            <w:noWrap/>
          </w:tcPr>
          <w:p w:rsidR="00B013E6" w:rsidRPr="00E925EB" w:rsidRDefault="00920EAC" w:rsidP="00B66106">
            <w:pPr>
              <w:widowControl/>
              <w:jc w:val="left"/>
              <w:rPr>
                <w:rFonts w:ascii="Arial" w:hAnsi="Arial" w:cs="Arial"/>
                <w:snapToGrid/>
                <w:color w:val="000000"/>
                <w:sz w:val="20"/>
                <w:lang w:val="fr-FR"/>
              </w:rPr>
            </w:pPr>
            <w:r>
              <w:rPr>
                <w:rFonts w:ascii="Arial" w:hAnsi="Arial" w:cs="Arial"/>
                <w:snapToGrid/>
                <w:color w:val="000000"/>
                <w:sz w:val="20"/>
                <w:lang w:val="fr-FR"/>
              </w:rPr>
              <w:t xml:space="preserve">type </w:t>
            </w:r>
            <w:proofErr w:type="spellStart"/>
            <w:r>
              <w:rPr>
                <w:rFonts w:ascii="Arial" w:hAnsi="Arial" w:cs="Arial"/>
                <w:snapToGrid/>
                <w:color w:val="000000"/>
                <w:sz w:val="20"/>
                <w:lang w:val="fr-FR"/>
              </w:rPr>
              <w:t>chgt</w:t>
            </w:r>
            <w:proofErr w:type="spellEnd"/>
          </w:p>
        </w:tc>
        <w:tc>
          <w:tcPr>
            <w:tcW w:w="1204" w:type="dxa"/>
            <w:tcBorders>
              <w:top w:val="nil"/>
              <w:left w:val="nil"/>
              <w:bottom w:val="single" w:sz="4" w:space="0" w:color="auto"/>
              <w:right w:val="nil"/>
            </w:tcBorders>
          </w:tcPr>
          <w:p w:rsidR="00B013E6" w:rsidRPr="00E925EB"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AF1</w:t>
            </w:r>
          </w:p>
        </w:tc>
        <w:tc>
          <w:tcPr>
            <w:tcW w:w="588" w:type="dxa"/>
            <w:tcBorders>
              <w:top w:val="nil"/>
              <w:left w:val="nil"/>
              <w:bottom w:val="single" w:sz="4" w:space="0" w:color="auto"/>
              <w:right w:val="nil"/>
            </w:tcBorders>
          </w:tcPr>
          <w:p w:rsidR="00B013E6"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AF2</w:t>
            </w:r>
          </w:p>
        </w:tc>
        <w:tc>
          <w:tcPr>
            <w:tcW w:w="1260" w:type="dxa"/>
            <w:tcBorders>
              <w:top w:val="nil"/>
              <w:left w:val="nil"/>
              <w:bottom w:val="single" w:sz="4" w:space="0" w:color="auto"/>
              <w:right w:val="nil"/>
            </w:tcBorders>
            <w:shd w:val="clear" w:color="auto" w:fill="auto"/>
          </w:tcPr>
          <w:p w:rsidR="00B013E6" w:rsidRPr="00E925EB"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FC</w:t>
            </w:r>
          </w:p>
        </w:tc>
      </w:tr>
      <w:tr w:rsidR="00BF6918" w:rsidRPr="001A3D71" w:rsidTr="00BF6918">
        <w:trPr>
          <w:trHeight w:val="255"/>
        </w:trPr>
        <w:tc>
          <w:tcPr>
            <w:tcW w:w="1152" w:type="dxa"/>
            <w:tcBorders>
              <w:top w:val="nil"/>
              <w:left w:val="nil"/>
              <w:right w:val="nil"/>
            </w:tcBorders>
            <w:shd w:val="clear" w:color="auto" w:fill="auto"/>
            <w:noWrap/>
          </w:tcPr>
          <w:p w:rsidR="00BF6918" w:rsidRPr="00B013E6" w:rsidRDefault="00BF6918" w:rsidP="00330E46">
            <w:pPr>
              <w:widowControl/>
              <w:jc w:val="left"/>
              <w:rPr>
                <w:rFonts w:ascii="Arial" w:hAnsi="Arial" w:cs="Arial"/>
                <w:snapToGrid/>
                <w:color w:val="000000"/>
                <w:sz w:val="20"/>
                <w:lang w:val="fr-FR"/>
              </w:rPr>
            </w:pPr>
            <w:r w:rsidRPr="00BF6918">
              <w:rPr>
                <w:rFonts w:ascii="Arial" w:hAnsi="Arial" w:cs="Arial"/>
                <w:snapToGrid/>
                <w:color w:val="000000"/>
                <w:sz w:val="20"/>
                <w:lang w:val="fr-FR"/>
              </w:rPr>
              <w:t>causa</w:t>
            </w:r>
          </w:p>
        </w:tc>
        <w:tc>
          <w:tcPr>
            <w:tcW w:w="1058" w:type="dxa"/>
            <w:tcBorders>
              <w:top w:val="nil"/>
              <w:left w:val="nil"/>
              <w:right w:val="nil"/>
            </w:tcBorders>
            <w:shd w:val="clear" w:color="auto" w:fill="auto"/>
          </w:tcPr>
          <w:p w:rsidR="00BF6918" w:rsidRDefault="00BF6918" w:rsidP="00330E46">
            <w:pPr>
              <w:widowControl/>
              <w:jc w:val="left"/>
              <w:rPr>
                <w:rFonts w:ascii="Arial" w:hAnsi="Arial" w:cs="Arial"/>
                <w:snapToGrid/>
                <w:color w:val="000000"/>
                <w:sz w:val="20"/>
                <w:lang w:val="fr-FR"/>
              </w:rPr>
            </w:pPr>
          </w:p>
        </w:tc>
        <w:tc>
          <w:tcPr>
            <w:tcW w:w="342" w:type="dxa"/>
            <w:tcBorders>
              <w:top w:val="nil"/>
              <w:left w:val="nil"/>
              <w:right w:val="nil"/>
            </w:tcBorders>
          </w:tcPr>
          <w:p w:rsidR="00BF6918" w:rsidRDefault="00BF6918" w:rsidP="00330E46">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1200" w:type="dxa"/>
            <w:tcBorders>
              <w:top w:val="nil"/>
              <w:left w:val="nil"/>
              <w:right w:val="nil"/>
            </w:tcBorders>
            <w:shd w:val="clear" w:color="auto" w:fill="auto"/>
            <w:noWrap/>
          </w:tcPr>
          <w:p w:rsidR="00BF6918" w:rsidRPr="00BF6918" w:rsidRDefault="00BF6918" w:rsidP="00330E46">
            <w:pPr>
              <w:widowControl/>
              <w:jc w:val="left"/>
              <w:rPr>
                <w:rFonts w:ascii="Arial" w:hAnsi="Arial" w:cs="Arial"/>
                <w:snapToGrid/>
                <w:color w:val="000000"/>
                <w:sz w:val="20"/>
                <w:lang w:val="fr-FR"/>
              </w:rPr>
            </w:pPr>
          </w:p>
        </w:tc>
        <w:tc>
          <w:tcPr>
            <w:tcW w:w="2253" w:type="dxa"/>
            <w:tcBorders>
              <w:top w:val="nil"/>
              <w:left w:val="nil"/>
              <w:right w:val="nil"/>
            </w:tcBorders>
            <w:shd w:val="clear" w:color="auto" w:fill="auto"/>
            <w:noWrap/>
          </w:tcPr>
          <w:p w:rsidR="00BF6918" w:rsidRPr="00B013E6" w:rsidRDefault="00BF6918" w:rsidP="00330E46">
            <w:pPr>
              <w:widowControl/>
              <w:jc w:val="left"/>
              <w:rPr>
                <w:rFonts w:ascii="Arial" w:hAnsi="Arial" w:cs="Arial"/>
                <w:snapToGrid/>
                <w:color w:val="000000"/>
                <w:sz w:val="20"/>
                <w:lang w:val="fr-FR"/>
              </w:rPr>
            </w:pPr>
            <w:proofErr w:type="spellStart"/>
            <w:r w:rsidRPr="00BF6918">
              <w:rPr>
                <w:rFonts w:ascii="Arial" w:hAnsi="Arial" w:cs="Arial"/>
                <w:snapToGrid/>
                <w:color w:val="000000"/>
                <w:sz w:val="20"/>
                <w:lang w:val="fr-FR"/>
              </w:rPr>
              <w:t>phonét</w:t>
            </w:r>
            <w:proofErr w:type="spellEnd"/>
            <w:r w:rsidRPr="00BF6918">
              <w:rPr>
                <w:rFonts w:ascii="Arial" w:hAnsi="Arial" w:cs="Arial"/>
                <w:snapToGrid/>
                <w:color w:val="000000"/>
                <w:sz w:val="20"/>
                <w:lang w:val="fr-FR"/>
              </w:rPr>
              <w:t>.</w:t>
            </w:r>
          </w:p>
        </w:tc>
        <w:tc>
          <w:tcPr>
            <w:tcW w:w="1204" w:type="dxa"/>
            <w:tcBorders>
              <w:top w:val="nil"/>
              <w:left w:val="nil"/>
              <w:right w:val="nil"/>
            </w:tcBorders>
          </w:tcPr>
          <w:p w:rsidR="00BF6918" w:rsidRPr="00BF6918" w:rsidRDefault="00BF6918" w:rsidP="00330E46">
            <w:pPr>
              <w:widowControl/>
              <w:jc w:val="left"/>
              <w:rPr>
                <w:rFonts w:ascii="Arial" w:hAnsi="Arial" w:cs="Arial"/>
                <w:snapToGrid/>
                <w:color w:val="000000"/>
                <w:sz w:val="20"/>
                <w:lang w:val="fr-FR"/>
              </w:rPr>
            </w:pPr>
            <w:r w:rsidRPr="00BF6918">
              <w:rPr>
                <w:rFonts w:ascii="Arial" w:hAnsi="Arial" w:cs="Arial"/>
                <w:snapToGrid/>
                <w:color w:val="000000"/>
                <w:sz w:val="20"/>
                <w:lang w:val="fr-FR"/>
              </w:rPr>
              <w:t>chose</w:t>
            </w:r>
          </w:p>
        </w:tc>
        <w:tc>
          <w:tcPr>
            <w:tcW w:w="588" w:type="dxa"/>
            <w:tcBorders>
              <w:top w:val="nil"/>
              <w:left w:val="nil"/>
              <w:right w:val="nil"/>
            </w:tcBorders>
          </w:tcPr>
          <w:p w:rsidR="00BF6918" w:rsidRPr="00BF6918" w:rsidRDefault="00BF6918" w:rsidP="00330E46">
            <w:pPr>
              <w:widowControl/>
              <w:jc w:val="left"/>
              <w:rPr>
                <w:rFonts w:ascii="Arial" w:hAnsi="Arial" w:cs="Arial"/>
                <w:snapToGrid/>
                <w:color w:val="000000"/>
                <w:sz w:val="20"/>
                <w:lang w:val="fr-FR"/>
              </w:rPr>
            </w:pPr>
          </w:p>
        </w:tc>
        <w:tc>
          <w:tcPr>
            <w:tcW w:w="1260" w:type="dxa"/>
            <w:tcBorders>
              <w:top w:val="nil"/>
              <w:left w:val="nil"/>
              <w:right w:val="nil"/>
            </w:tcBorders>
            <w:shd w:val="clear" w:color="auto" w:fill="auto"/>
          </w:tcPr>
          <w:p w:rsidR="00BF6918" w:rsidRPr="00BF6918" w:rsidRDefault="00BF6918" w:rsidP="00330E46">
            <w:pPr>
              <w:widowControl/>
              <w:jc w:val="left"/>
              <w:rPr>
                <w:rFonts w:ascii="Arial" w:hAnsi="Arial" w:cs="Arial"/>
                <w:snapToGrid/>
                <w:color w:val="000000"/>
                <w:sz w:val="20"/>
                <w:lang w:val="fr-FR"/>
              </w:rPr>
            </w:pPr>
            <w:r w:rsidRPr="00BF6918">
              <w:rPr>
                <w:rFonts w:ascii="Arial" w:hAnsi="Arial" w:cs="Arial"/>
                <w:snapToGrid/>
                <w:color w:val="000000"/>
                <w:sz w:val="20"/>
                <w:lang w:val="fr-FR"/>
              </w:rPr>
              <w:t>chose</w:t>
            </w:r>
          </w:p>
        </w:tc>
      </w:tr>
      <w:tr w:rsidR="00BF6918" w:rsidRPr="001A3D71" w:rsidTr="00BF6918">
        <w:trPr>
          <w:trHeight w:val="255"/>
        </w:trPr>
        <w:tc>
          <w:tcPr>
            <w:tcW w:w="1152" w:type="dxa"/>
            <w:tcBorders>
              <w:top w:val="nil"/>
              <w:left w:val="nil"/>
              <w:right w:val="nil"/>
            </w:tcBorders>
            <w:shd w:val="clear" w:color="auto" w:fill="auto"/>
            <w:noWrap/>
          </w:tcPr>
          <w:p w:rsidR="00BF6918" w:rsidRPr="00B013E6" w:rsidRDefault="00BF6918" w:rsidP="00330E46">
            <w:pPr>
              <w:widowControl/>
              <w:jc w:val="left"/>
              <w:rPr>
                <w:rFonts w:ascii="Arial" w:hAnsi="Arial" w:cs="Arial"/>
                <w:snapToGrid/>
                <w:color w:val="000000"/>
                <w:sz w:val="20"/>
                <w:lang w:val="fr-FR"/>
              </w:rPr>
            </w:pPr>
            <w:proofErr w:type="spellStart"/>
            <w:r w:rsidRPr="00BF6918">
              <w:rPr>
                <w:rFonts w:ascii="Arial" w:hAnsi="Arial" w:cs="Arial"/>
                <w:snapToGrid/>
                <w:color w:val="000000"/>
                <w:sz w:val="20"/>
                <w:lang w:val="fr-FR"/>
              </w:rPr>
              <w:t>lūna</w:t>
            </w:r>
            <w:proofErr w:type="spellEnd"/>
          </w:p>
        </w:tc>
        <w:tc>
          <w:tcPr>
            <w:tcW w:w="1058" w:type="dxa"/>
            <w:tcBorders>
              <w:top w:val="nil"/>
              <w:left w:val="nil"/>
              <w:right w:val="nil"/>
            </w:tcBorders>
            <w:shd w:val="clear" w:color="auto" w:fill="auto"/>
          </w:tcPr>
          <w:p w:rsidR="00BF6918" w:rsidRDefault="00BF6918" w:rsidP="00330E46">
            <w:pPr>
              <w:widowControl/>
              <w:jc w:val="left"/>
              <w:rPr>
                <w:rFonts w:ascii="Arial" w:hAnsi="Arial" w:cs="Arial"/>
                <w:snapToGrid/>
                <w:color w:val="000000"/>
                <w:sz w:val="20"/>
                <w:lang w:val="fr-FR"/>
              </w:rPr>
            </w:pPr>
          </w:p>
        </w:tc>
        <w:tc>
          <w:tcPr>
            <w:tcW w:w="342" w:type="dxa"/>
            <w:tcBorders>
              <w:top w:val="nil"/>
              <w:left w:val="nil"/>
              <w:right w:val="nil"/>
            </w:tcBorders>
          </w:tcPr>
          <w:p w:rsidR="00BF6918" w:rsidRDefault="00BF6918" w:rsidP="00330E46">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1200" w:type="dxa"/>
            <w:tcBorders>
              <w:top w:val="nil"/>
              <w:left w:val="nil"/>
              <w:right w:val="nil"/>
            </w:tcBorders>
            <w:shd w:val="clear" w:color="auto" w:fill="auto"/>
            <w:noWrap/>
          </w:tcPr>
          <w:p w:rsidR="00BF6918" w:rsidRPr="00BF6918" w:rsidRDefault="00BF6918" w:rsidP="00330E46">
            <w:pPr>
              <w:widowControl/>
              <w:jc w:val="left"/>
              <w:rPr>
                <w:rFonts w:ascii="Arial" w:hAnsi="Arial" w:cs="Arial"/>
                <w:snapToGrid/>
                <w:color w:val="000000"/>
                <w:sz w:val="20"/>
                <w:lang w:val="fr-FR"/>
              </w:rPr>
            </w:pPr>
          </w:p>
        </w:tc>
        <w:tc>
          <w:tcPr>
            <w:tcW w:w="2253" w:type="dxa"/>
            <w:tcBorders>
              <w:top w:val="nil"/>
              <w:left w:val="nil"/>
              <w:right w:val="nil"/>
            </w:tcBorders>
            <w:shd w:val="clear" w:color="auto" w:fill="auto"/>
            <w:noWrap/>
          </w:tcPr>
          <w:p w:rsidR="00BF6918" w:rsidRPr="00BF6918" w:rsidRDefault="00BF6918" w:rsidP="00330E46">
            <w:pPr>
              <w:widowControl/>
              <w:jc w:val="left"/>
              <w:rPr>
                <w:rFonts w:ascii="Arial" w:hAnsi="Arial" w:cs="Arial"/>
                <w:snapToGrid/>
                <w:color w:val="000000"/>
                <w:sz w:val="20"/>
                <w:lang w:val="fr-FR"/>
              </w:rPr>
            </w:pPr>
            <w:proofErr w:type="spellStart"/>
            <w:r w:rsidRPr="00BF6918">
              <w:rPr>
                <w:rFonts w:ascii="Arial" w:hAnsi="Arial" w:cs="Arial"/>
                <w:snapToGrid/>
                <w:color w:val="000000"/>
                <w:sz w:val="20"/>
                <w:lang w:val="fr-FR"/>
              </w:rPr>
              <w:t>phonét</w:t>
            </w:r>
            <w:proofErr w:type="spellEnd"/>
            <w:r w:rsidRPr="00BF6918">
              <w:rPr>
                <w:rFonts w:ascii="Arial" w:hAnsi="Arial" w:cs="Arial"/>
                <w:snapToGrid/>
                <w:color w:val="000000"/>
                <w:sz w:val="20"/>
                <w:lang w:val="fr-FR"/>
              </w:rPr>
              <w:t>.</w:t>
            </w:r>
          </w:p>
        </w:tc>
        <w:tc>
          <w:tcPr>
            <w:tcW w:w="1204" w:type="dxa"/>
            <w:tcBorders>
              <w:top w:val="nil"/>
              <w:left w:val="nil"/>
              <w:right w:val="nil"/>
            </w:tcBorders>
          </w:tcPr>
          <w:p w:rsidR="00BF6918" w:rsidRPr="00BF6918" w:rsidRDefault="00BF6918" w:rsidP="00330E46">
            <w:pPr>
              <w:widowControl/>
              <w:jc w:val="left"/>
              <w:rPr>
                <w:rFonts w:ascii="Arial" w:hAnsi="Arial" w:cs="Arial"/>
                <w:snapToGrid/>
                <w:color w:val="000000"/>
                <w:sz w:val="20"/>
                <w:lang w:val="fr-FR"/>
              </w:rPr>
            </w:pPr>
            <w:r w:rsidRPr="00BF6918">
              <w:rPr>
                <w:rFonts w:ascii="Arial" w:hAnsi="Arial" w:cs="Arial"/>
                <w:snapToGrid/>
                <w:color w:val="000000"/>
                <w:sz w:val="20"/>
                <w:lang w:val="fr-FR"/>
              </w:rPr>
              <w:t>lune</w:t>
            </w:r>
          </w:p>
        </w:tc>
        <w:tc>
          <w:tcPr>
            <w:tcW w:w="588" w:type="dxa"/>
            <w:tcBorders>
              <w:top w:val="nil"/>
              <w:left w:val="nil"/>
              <w:right w:val="nil"/>
            </w:tcBorders>
          </w:tcPr>
          <w:p w:rsidR="00BF6918" w:rsidRPr="00BF6918" w:rsidRDefault="00BF6918" w:rsidP="00330E46">
            <w:pPr>
              <w:widowControl/>
              <w:jc w:val="left"/>
              <w:rPr>
                <w:rFonts w:ascii="Arial" w:hAnsi="Arial" w:cs="Arial"/>
                <w:snapToGrid/>
                <w:color w:val="000000"/>
                <w:sz w:val="20"/>
                <w:lang w:val="fr-FR"/>
              </w:rPr>
            </w:pPr>
          </w:p>
        </w:tc>
        <w:tc>
          <w:tcPr>
            <w:tcW w:w="1260" w:type="dxa"/>
            <w:tcBorders>
              <w:top w:val="nil"/>
              <w:left w:val="nil"/>
              <w:right w:val="nil"/>
            </w:tcBorders>
            <w:shd w:val="clear" w:color="auto" w:fill="auto"/>
          </w:tcPr>
          <w:p w:rsidR="00BF6918" w:rsidRPr="00BF6918" w:rsidRDefault="00BF6918" w:rsidP="00330E46">
            <w:pPr>
              <w:widowControl/>
              <w:jc w:val="left"/>
              <w:rPr>
                <w:rFonts w:ascii="Arial" w:hAnsi="Arial" w:cs="Arial"/>
                <w:snapToGrid/>
                <w:color w:val="000000"/>
                <w:sz w:val="20"/>
                <w:lang w:val="fr-FR"/>
              </w:rPr>
            </w:pPr>
            <w:r w:rsidRPr="00BF6918">
              <w:rPr>
                <w:rFonts w:ascii="Arial" w:hAnsi="Arial" w:cs="Arial"/>
                <w:snapToGrid/>
                <w:color w:val="000000"/>
                <w:sz w:val="20"/>
                <w:lang w:val="fr-FR"/>
              </w:rPr>
              <w:t>lune</w:t>
            </w:r>
          </w:p>
        </w:tc>
      </w:tr>
      <w:tr w:rsidR="00B013E6" w:rsidTr="00BF6918">
        <w:trPr>
          <w:trHeight w:val="255"/>
        </w:trPr>
        <w:tc>
          <w:tcPr>
            <w:tcW w:w="1152" w:type="dxa"/>
            <w:tcBorders>
              <w:left w:val="nil"/>
              <w:right w:val="nil"/>
            </w:tcBorders>
            <w:shd w:val="clear" w:color="auto" w:fill="auto"/>
            <w:noWrap/>
          </w:tcPr>
          <w:p w:rsidR="00B013E6" w:rsidRPr="00E925EB"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cl</w:t>
            </w:r>
            <w:r>
              <w:rPr>
                <w:rFonts w:ascii="Arial" w:hAnsi="Arial" w:cs="Arial"/>
                <w:color w:val="000000"/>
                <w:sz w:val="20"/>
                <w:u w:val="single"/>
              </w:rPr>
              <w:t>ā</w:t>
            </w:r>
            <w:r>
              <w:rPr>
                <w:rFonts w:ascii="Arial" w:hAnsi="Arial" w:cs="Arial"/>
                <w:color w:val="000000"/>
                <w:sz w:val="20"/>
              </w:rPr>
              <w:t>mo</w:t>
            </w:r>
            <w:proofErr w:type="spellEnd"/>
          </w:p>
        </w:tc>
        <w:tc>
          <w:tcPr>
            <w:tcW w:w="1058" w:type="dxa"/>
            <w:tcBorders>
              <w:left w:val="nil"/>
              <w:right w:val="nil"/>
            </w:tcBorders>
            <w:shd w:val="clear" w:color="auto" w:fill="auto"/>
          </w:tcPr>
          <w:p w:rsidR="00B013E6" w:rsidRPr="00E925EB"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1s</w:t>
            </w:r>
          </w:p>
        </w:tc>
        <w:tc>
          <w:tcPr>
            <w:tcW w:w="342" w:type="dxa"/>
            <w:tcBorders>
              <w:left w:val="nil"/>
              <w:right w:val="nil"/>
            </w:tcBorders>
          </w:tcPr>
          <w:p w:rsidR="00B013E6" w:rsidRPr="00E925EB"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1200" w:type="dxa"/>
            <w:tcBorders>
              <w:left w:val="nil"/>
              <w:right w:val="nil"/>
            </w:tcBorders>
            <w:shd w:val="clear" w:color="auto" w:fill="auto"/>
            <w:noWrap/>
          </w:tcPr>
          <w:p w:rsidR="00B013E6" w:rsidRDefault="00B013E6" w:rsidP="00B66106">
            <w:pPr>
              <w:widowControl/>
              <w:jc w:val="left"/>
              <w:rPr>
                <w:rFonts w:ascii="Arial" w:hAnsi="Arial" w:cs="Arial"/>
                <w:snapToGrid/>
                <w:color w:val="000000"/>
                <w:sz w:val="20"/>
                <w:lang w:val="fr-FR"/>
              </w:rPr>
            </w:pPr>
          </w:p>
        </w:tc>
        <w:tc>
          <w:tcPr>
            <w:tcW w:w="2253" w:type="dxa"/>
            <w:tcBorders>
              <w:left w:val="nil"/>
              <w:right w:val="nil"/>
            </w:tcBorders>
            <w:shd w:val="clear" w:color="auto" w:fill="auto"/>
            <w:noWrap/>
          </w:tcPr>
          <w:p w:rsidR="00B013E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analogique</w:t>
            </w:r>
            <w:proofErr w:type="spellEnd"/>
          </w:p>
        </w:tc>
        <w:tc>
          <w:tcPr>
            <w:tcW w:w="1204" w:type="dxa"/>
            <w:tcBorders>
              <w:left w:val="nil"/>
              <w:right w:val="nil"/>
            </w:tcBorders>
          </w:tcPr>
          <w:p w:rsidR="00B013E6" w:rsidRDefault="00B013E6" w:rsidP="00B66106">
            <w:pPr>
              <w:widowControl/>
              <w:jc w:val="left"/>
              <w:rPr>
                <w:rFonts w:ascii="Arial" w:hAnsi="Arial" w:cs="Arial"/>
                <w:snapToGrid/>
                <w:color w:val="000000"/>
                <w:sz w:val="20"/>
                <w:lang w:val="fr-FR"/>
              </w:rPr>
            </w:pPr>
            <w:r>
              <w:rPr>
                <w:rFonts w:ascii="Arial" w:hAnsi="Arial" w:cs="Arial"/>
                <w:color w:val="000000"/>
                <w:sz w:val="20"/>
              </w:rPr>
              <w:t>claim</w:t>
            </w:r>
          </w:p>
        </w:tc>
        <w:tc>
          <w:tcPr>
            <w:tcW w:w="588" w:type="dxa"/>
            <w:tcBorders>
              <w:left w:val="nil"/>
              <w:right w:val="nil"/>
            </w:tcBorders>
          </w:tcPr>
          <w:p w:rsidR="00B013E6" w:rsidRDefault="00B013E6" w:rsidP="00B66106">
            <w:pPr>
              <w:widowControl/>
              <w:jc w:val="left"/>
              <w:rPr>
                <w:rFonts w:ascii="Arial" w:hAnsi="Arial" w:cs="Arial"/>
                <w:color w:val="000000"/>
                <w:sz w:val="20"/>
              </w:rPr>
            </w:pPr>
          </w:p>
        </w:tc>
        <w:tc>
          <w:tcPr>
            <w:tcW w:w="1260" w:type="dxa"/>
            <w:tcBorders>
              <w:left w:val="nil"/>
              <w:right w:val="nil"/>
            </w:tcBorders>
            <w:shd w:val="clear" w:color="auto" w:fill="auto"/>
          </w:tcPr>
          <w:p w:rsidR="00B013E6" w:rsidRDefault="00B013E6" w:rsidP="00B66106">
            <w:pPr>
              <w:widowControl/>
              <w:jc w:val="left"/>
              <w:rPr>
                <w:rFonts w:ascii="Arial" w:hAnsi="Arial" w:cs="Arial"/>
                <w:snapToGrid/>
                <w:color w:val="000000"/>
                <w:sz w:val="20"/>
                <w:lang w:val="fr-FR"/>
              </w:rPr>
            </w:pPr>
            <w:r>
              <w:rPr>
                <w:rFonts w:ascii="Arial" w:hAnsi="Arial" w:cs="Arial"/>
                <w:color w:val="000000"/>
                <w:sz w:val="20"/>
              </w:rPr>
              <w:t xml:space="preserve">(je) </w:t>
            </w:r>
            <w:proofErr w:type="spellStart"/>
            <w:r>
              <w:rPr>
                <w:rFonts w:ascii="Arial" w:hAnsi="Arial" w:cs="Arial"/>
                <w:color w:val="000000"/>
                <w:sz w:val="20"/>
              </w:rPr>
              <w:t>clame</w:t>
            </w:r>
            <w:proofErr w:type="spellEnd"/>
          </w:p>
        </w:tc>
      </w:tr>
      <w:tr w:rsidR="00B013E6" w:rsidRPr="001A3D71" w:rsidTr="00B013E6">
        <w:trPr>
          <w:trHeight w:val="255"/>
        </w:trPr>
        <w:tc>
          <w:tcPr>
            <w:tcW w:w="1152" w:type="dxa"/>
            <w:tcBorders>
              <w:left w:val="nil"/>
              <w:right w:val="nil"/>
            </w:tcBorders>
            <w:shd w:val="clear" w:color="auto" w:fill="auto"/>
            <w:noWrap/>
          </w:tcPr>
          <w:p w:rsidR="00B013E6" w:rsidRPr="001A3D71"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c</w:t>
            </w:r>
            <w:r>
              <w:rPr>
                <w:rFonts w:ascii="Arial" w:hAnsi="Arial" w:cs="Arial"/>
                <w:color w:val="000000"/>
                <w:sz w:val="20"/>
                <w:u w:val="single"/>
              </w:rPr>
              <w:t>au</w:t>
            </w:r>
            <w:r>
              <w:rPr>
                <w:rFonts w:ascii="Arial" w:hAnsi="Arial" w:cs="Arial"/>
                <w:color w:val="000000"/>
                <w:sz w:val="20"/>
              </w:rPr>
              <w:t>le</w:t>
            </w:r>
            <w:proofErr w:type="spellEnd"/>
          </w:p>
        </w:tc>
        <w:tc>
          <w:tcPr>
            <w:tcW w:w="1058" w:type="dxa"/>
            <w:tcBorders>
              <w:left w:val="nil"/>
              <w:right w:val="nil"/>
            </w:tcBorders>
            <w:shd w:val="clear" w:color="auto" w:fill="auto"/>
          </w:tcPr>
          <w:p w:rsidR="00B013E6" w:rsidRPr="001A3D71" w:rsidRDefault="00B013E6" w:rsidP="00B66106">
            <w:pPr>
              <w:widowControl/>
              <w:jc w:val="left"/>
              <w:rPr>
                <w:rFonts w:ascii="Arial" w:hAnsi="Arial" w:cs="Arial"/>
                <w:snapToGrid/>
                <w:color w:val="000000"/>
                <w:sz w:val="20"/>
                <w:lang w:val="fr-FR"/>
              </w:rPr>
            </w:pPr>
          </w:p>
        </w:tc>
        <w:tc>
          <w:tcPr>
            <w:tcW w:w="342" w:type="dxa"/>
            <w:tcBorders>
              <w:left w:val="nil"/>
              <w:right w:val="nil"/>
            </w:tcBorders>
          </w:tcPr>
          <w:p w:rsidR="00B013E6" w:rsidRPr="001A3D71"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1200" w:type="dxa"/>
            <w:tcBorders>
              <w:left w:val="nil"/>
              <w:right w:val="nil"/>
            </w:tcBorders>
            <w:shd w:val="clear" w:color="auto" w:fill="auto"/>
            <w:noWrap/>
            <w:vAlign w:val="center"/>
          </w:tcPr>
          <w:p w:rsidR="00B013E6" w:rsidRPr="001A3D71" w:rsidRDefault="00B013E6" w:rsidP="00B66106">
            <w:pPr>
              <w:widowControl/>
              <w:jc w:val="left"/>
              <w:rPr>
                <w:rFonts w:ascii="Arial" w:hAnsi="Arial" w:cs="Arial"/>
                <w:snapToGrid/>
                <w:color w:val="000000"/>
                <w:sz w:val="20"/>
                <w:lang w:val="fr-FR"/>
              </w:rPr>
            </w:pPr>
          </w:p>
        </w:tc>
        <w:tc>
          <w:tcPr>
            <w:tcW w:w="2253" w:type="dxa"/>
            <w:tcBorders>
              <w:left w:val="nil"/>
              <w:right w:val="nil"/>
            </w:tcBorders>
            <w:shd w:val="clear" w:color="auto" w:fill="auto"/>
            <w:noWrap/>
            <w:vAlign w:val="center"/>
          </w:tcPr>
          <w:p w:rsidR="00B013E6" w:rsidRPr="001A3D71"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chou</w:t>
            </w:r>
            <w:proofErr w:type="spellEnd"/>
            <w:r>
              <w:rPr>
                <w:rFonts w:ascii="Arial" w:hAnsi="Arial" w:cs="Arial"/>
                <w:color w:val="000000"/>
                <w:sz w:val="20"/>
              </w:rPr>
              <w:t xml:space="preserve"> </w:t>
            </w:r>
            <w:proofErr w:type="spellStart"/>
            <w:r>
              <w:rPr>
                <w:rFonts w:ascii="Arial" w:hAnsi="Arial" w:cs="Arial"/>
                <w:color w:val="000000"/>
                <w:sz w:val="20"/>
              </w:rPr>
              <w:t>analogique</w:t>
            </w:r>
            <w:proofErr w:type="spellEnd"/>
          </w:p>
        </w:tc>
        <w:tc>
          <w:tcPr>
            <w:tcW w:w="1204" w:type="dxa"/>
            <w:tcBorders>
              <w:left w:val="nil"/>
              <w:right w:val="nil"/>
            </w:tcBorders>
          </w:tcPr>
          <w:p w:rsidR="00B013E6" w:rsidRPr="00135882" w:rsidRDefault="00B013E6" w:rsidP="00B6610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chol</w:t>
            </w:r>
            <w:proofErr w:type="spellEnd"/>
          </w:p>
        </w:tc>
        <w:tc>
          <w:tcPr>
            <w:tcW w:w="588" w:type="dxa"/>
            <w:tcBorders>
              <w:left w:val="nil"/>
              <w:right w:val="nil"/>
            </w:tcBorders>
          </w:tcPr>
          <w:p w:rsidR="00B013E6" w:rsidRDefault="00B013E6" w:rsidP="00B66106">
            <w:pPr>
              <w:widowControl/>
              <w:jc w:val="left"/>
              <w:rPr>
                <w:rFonts w:ascii="Arial" w:hAnsi="Arial" w:cs="Arial"/>
                <w:snapToGrid/>
                <w:color w:val="000000"/>
                <w:sz w:val="20"/>
                <w:lang w:val="fr-FR"/>
              </w:rPr>
            </w:pPr>
          </w:p>
        </w:tc>
        <w:tc>
          <w:tcPr>
            <w:tcW w:w="1260" w:type="dxa"/>
            <w:tcBorders>
              <w:left w:val="nil"/>
              <w:right w:val="nil"/>
            </w:tcBorders>
            <w:shd w:val="clear" w:color="auto" w:fill="auto"/>
          </w:tcPr>
          <w:p w:rsidR="00B013E6" w:rsidRPr="001A3D71"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chou</w:t>
            </w:r>
          </w:p>
        </w:tc>
      </w:tr>
      <w:tr w:rsidR="00B013E6" w:rsidRPr="001A3D71" w:rsidTr="00B013E6">
        <w:trPr>
          <w:trHeight w:val="255"/>
        </w:trPr>
        <w:tc>
          <w:tcPr>
            <w:tcW w:w="1152" w:type="dxa"/>
            <w:tcBorders>
              <w:left w:val="nil"/>
              <w:right w:val="nil"/>
            </w:tcBorders>
            <w:shd w:val="clear" w:color="auto" w:fill="auto"/>
            <w:noWrap/>
          </w:tcPr>
          <w:p w:rsidR="00B013E6" w:rsidRPr="00B6610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ministeri</w:t>
            </w:r>
            <w:r>
              <w:rPr>
                <w:rFonts w:ascii="Arial" w:hAnsi="Arial" w:cs="Arial"/>
                <w:color w:val="000000"/>
                <w:sz w:val="20"/>
                <w:u w:val="single"/>
              </w:rPr>
              <w:t>ā</w:t>
            </w:r>
            <w:r>
              <w:rPr>
                <w:rFonts w:ascii="Arial" w:hAnsi="Arial" w:cs="Arial"/>
                <w:color w:val="000000"/>
                <w:sz w:val="20"/>
              </w:rPr>
              <w:t>le</w:t>
            </w:r>
            <w:proofErr w:type="spellEnd"/>
          </w:p>
        </w:tc>
        <w:tc>
          <w:tcPr>
            <w:tcW w:w="1058" w:type="dxa"/>
            <w:tcBorders>
              <w:left w:val="nil"/>
              <w:right w:val="nil"/>
            </w:tcBorders>
            <w:shd w:val="clear" w:color="auto" w:fill="auto"/>
          </w:tcPr>
          <w:p w:rsidR="00B013E6" w:rsidRPr="001A3D71" w:rsidRDefault="00B013E6" w:rsidP="00B66106">
            <w:pPr>
              <w:widowControl/>
              <w:jc w:val="left"/>
              <w:rPr>
                <w:rFonts w:ascii="Arial" w:hAnsi="Arial" w:cs="Arial"/>
                <w:snapToGrid/>
                <w:color w:val="000000"/>
                <w:sz w:val="20"/>
                <w:lang w:val="fr-FR"/>
              </w:rPr>
            </w:pPr>
          </w:p>
        </w:tc>
        <w:tc>
          <w:tcPr>
            <w:tcW w:w="342" w:type="dxa"/>
            <w:tcBorders>
              <w:left w:val="nil"/>
              <w:right w:val="nil"/>
            </w:tcBorders>
          </w:tcPr>
          <w:p w:rsidR="00B013E6"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1200" w:type="dxa"/>
            <w:tcBorders>
              <w:left w:val="nil"/>
              <w:right w:val="nil"/>
            </w:tcBorders>
            <w:shd w:val="clear" w:color="auto" w:fill="auto"/>
            <w:noWrap/>
            <w:vAlign w:val="center"/>
          </w:tcPr>
          <w:p w:rsidR="00B013E6" w:rsidRPr="00B66106" w:rsidRDefault="00B013E6" w:rsidP="00B66106">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minister</w:t>
            </w:r>
            <w:r>
              <w:rPr>
                <w:rFonts w:ascii="Arial" w:hAnsi="Arial" w:cs="Arial"/>
                <w:color w:val="000000"/>
                <w:sz w:val="20"/>
                <w:u w:val="single"/>
              </w:rPr>
              <w:t>ā</w:t>
            </w:r>
            <w:r>
              <w:rPr>
                <w:rFonts w:ascii="Arial" w:hAnsi="Arial" w:cs="Arial"/>
                <w:color w:val="000000"/>
                <w:sz w:val="20"/>
              </w:rPr>
              <w:t>le</w:t>
            </w:r>
            <w:proofErr w:type="spellEnd"/>
          </w:p>
        </w:tc>
        <w:tc>
          <w:tcPr>
            <w:tcW w:w="2253" w:type="dxa"/>
            <w:tcBorders>
              <w:left w:val="nil"/>
              <w:right w:val="nil"/>
            </w:tcBorders>
            <w:shd w:val="clear" w:color="auto" w:fill="auto"/>
            <w:noWrap/>
          </w:tcPr>
          <w:p w:rsidR="00B013E6" w:rsidRPr="001A3D71" w:rsidRDefault="00B013E6" w:rsidP="00B66106">
            <w:pPr>
              <w:widowControl/>
              <w:jc w:val="left"/>
              <w:rPr>
                <w:rFonts w:ascii="Arial" w:hAnsi="Arial" w:cs="Arial"/>
                <w:snapToGrid/>
                <w:color w:val="000000"/>
                <w:sz w:val="20"/>
                <w:lang w:val="fr-FR"/>
              </w:rPr>
            </w:pPr>
            <w:r>
              <w:rPr>
                <w:rFonts w:ascii="Arial" w:hAnsi="Arial" w:cs="Arial"/>
                <w:color w:val="000000"/>
                <w:sz w:val="20"/>
              </w:rPr>
              <w:t xml:space="preserve">chute de </w:t>
            </w:r>
            <w:proofErr w:type="spellStart"/>
            <w:r>
              <w:rPr>
                <w:rFonts w:ascii="Arial" w:hAnsi="Arial" w:cs="Arial"/>
                <w:color w:val="000000"/>
                <w:sz w:val="20"/>
              </w:rPr>
              <w:t>i</w:t>
            </w:r>
            <w:proofErr w:type="spellEnd"/>
            <w:r>
              <w:rPr>
                <w:rFonts w:ascii="Arial" w:hAnsi="Arial" w:cs="Arial"/>
                <w:color w:val="000000"/>
                <w:sz w:val="20"/>
              </w:rPr>
              <w:t xml:space="preserve"> / </w:t>
            </w:r>
            <w:proofErr w:type="spellStart"/>
            <w:r>
              <w:rPr>
                <w:rFonts w:ascii="Arial" w:hAnsi="Arial" w:cs="Arial"/>
                <w:color w:val="000000"/>
                <w:sz w:val="20"/>
              </w:rPr>
              <w:t>yod</w:t>
            </w:r>
            <w:proofErr w:type="spellEnd"/>
          </w:p>
        </w:tc>
        <w:tc>
          <w:tcPr>
            <w:tcW w:w="1204" w:type="dxa"/>
            <w:tcBorders>
              <w:left w:val="nil"/>
              <w:right w:val="nil"/>
            </w:tcBorders>
          </w:tcPr>
          <w:p w:rsidR="00B013E6" w:rsidRPr="00135882"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menestrel</w:t>
            </w:r>
            <w:proofErr w:type="spellEnd"/>
          </w:p>
        </w:tc>
        <w:tc>
          <w:tcPr>
            <w:tcW w:w="588" w:type="dxa"/>
            <w:tcBorders>
              <w:left w:val="nil"/>
              <w:right w:val="nil"/>
            </w:tcBorders>
          </w:tcPr>
          <w:p w:rsidR="00B013E6" w:rsidRDefault="00B013E6" w:rsidP="00B66106">
            <w:pPr>
              <w:widowControl/>
              <w:jc w:val="left"/>
              <w:rPr>
                <w:rFonts w:ascii="Arial" w:hAnsi="Arial" w:cs="Arial"/>
                <w:color w:val="000000"/>
                <w:sz w:val="20"/>
              </w:rPr>
            </w:pPr>
          </w:p>
        </w:tc>
        <w:tc>
          <w:tcPr>
            <w:tcW w:w="1260" w:type="dxa"/>
            <w:tcBorders>
              <w:left w:val="nil"/>
              <w:right w:val="nil"/>
            </w:tcBorders>
            <w:shd w:val="clear" w:color="auto" w:fill="auto"/>
          </w:tcPr>
          <w:p w:rsidR="00B013E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ménestrel</w:t>
            </w:r>
            <w:proofErr w:type="spellEnd"/>
          </w:p>
        </w:tc>
      </w:tr>
      <w:tr w:rsidR="00B013E6" w:rsidRPr="001A3D71" w:rsidTr="00B013E6">
        <w:trPr>
          <w:trHeight w:val="255"/>
        </w:trPr>
        <w:tc>
          <w:tcPr>
            <w:tcW w:w="1152" w:type="dxa"/>
            <w:tcBorders>
              <w:left w:val="nil"/>
              <w:right w:val="nil"/>
            </w:tcBorders>
            <w:shd w:val="clear" w:color="auto" w:fill="auto"/>
            <w:noWrap/>
          </w:tcPr>
          <w:p w:rsidR="00B013E6" w:rsidRPr="00B6610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s</w:t>
            </w:r>
            <w:r>
              <w:rPr>
                <w:rFonts w:ascii="Arial" w:hAnsi="Arial" w:cs="Arial"/>
                <w:color w:val="000000"/>
                <w:sz w:val="20"/>
                <w:u w:val="single"/>
              </w:rPr>
              <w:t>a</w:t>
            </w:r>
            <w:r>
              <w:rPr>
                <w:rFonts w:ascii="Arial" w:hAnsi="Arial" w:cs="Arial"/>
                <w:color w:val="000000"/>
                <w:sz w:val="20"/>
              </w:rPr>
              <w:t>pio</w:t>
            </w:r>
            <w:proofErr w:type="spellEnd"/>
          </w:p>
        </w:tc>
        <w:tc>
          <w:tcPr>
            <w:tcW w:w="1058" w:type="dxa"/>
            <w:tcBorders>
              <w:left w:val="nil"/>
              <w:right w:val="nil"/>
            </w:tcBorders>
            <w:shd w:val="clear" w:color="auto" w:fill="auto"/>
          </w:tcPr>
          <w:p w:rsidR="00B013E6" w:rsidRPr="001A3D71"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1s</w:t>
            </w:r>
          </w:p>
        </w:tc>
        <w:tc>
          <w:tcPr>
            <w:tcW w:w="342" w:type="dxa"/>
            <w:tcBorders>
              <w:left w:val="nil"/>
              <w:right w:val="nil"/>
            </w:tcBorders>
          </w:tcPr>
          <w:p w:rsidR="00B013E6" w:rsidRDefault="00B013E6" w:rsidP="00B66106">
            <w:r w:rsidRPr="00740C5E">
              <w:rPr>
                <w:rFonts w:ascii="Arial" w:hAnsi="Arial" w:cs="Arial"/>
                <w:snapToGrid/>
                <w:color w:val="000000"/>
                <w:sz w:val="20"/>
                <w:lang w:val="fr-FR"/>
              </w:rPr>
              <w:t>&gt;</w:t>
            </w:r>
          </w:p>
        </w:tc>
        <w:tc>
          <w:tcPr>
            <w:tcW w:w="1200" w:type="dxa"/>
            <w:tcBorders>
              <w:left w:val="nil"/>
              <w:right w:val="nil"/>
            </w:tcBorders>
            <w:shd w:val="clear" w:color="auto" w:fill="auto"/>
            <w:noWrap/>
            <w:vAlign w:val="center"/>
          </w:tcPr>
          <w:p w:rsidR="00B013E6" w:rsidRDefault="00B013E6" w:rsidP="00B66106">
            <w:pPr>
              <w:widowControl/>
              <w:jc w:val="left"/>
              <w:rPr>
                <w:rFonts w:ascii="Arial" w:hAnsi="Arial" w:cs="Arial"/>
                <w:color w:val="000000"/>
                <w:sz w:val="20"/>
              </w:rPr>
            </w:pPr>
          </w:p>
        </w:tc>
        <w:tc>
          <w:tcPr>
            <w:tcW w:w="2253" w:type="dxa"/>
            <w:tcBorders>
              <w:left w:val="nil"/>
              <w:right w:val="nil"/>
            </w:tcBorders>
            <w:shd w:val="clear" w:color="auto" w:fill="auto"/>
            <w:noWrap/>
          </w:tcPr>
          <w:p w:rsidR="00B013E6" w:rsidRPr="00B66106" w:rsidRDefault="00B013E6" w:rsidP="00B66106">
            <w:pPr>
              <w:widowControl/>
              <w:jc w:val="left"/>
              <w:rPr>
                <w:rFonts w:ascii="Arial" w:hAnsi="Arial" w:cs="Arial"/>
                <w:snapToGrid/>
                <w:color w:val="000000"/>
                <w:sz w:val="20"/>
                <w:lang w:val="fr-FR"/>
              </w:rPr>
            </w:pPr>
            <w:r w:rsidRPr="00B66106">
              <w:rPr>
                <w:rFonts w:ascii="Arial" w:hAnsi="Arial" w:cs="Arial"/>
                <w:color w:val="000000"/>
                <w:sz w:val="20"/>
                <w:lang w:val="fr-FR"/>
              </w:rPr>
              <w:t>chute précoce de la labiale</w:t>
            </w:r>
          </w:p>
        </w:tc>
        <w:tc>
          <w:tcPr>
            <w:tcW w:w="1204" w:type="dxa"/>
            <w:tcBorders>
              <w:left w:val="nil"/>
              <w:right w:val="nil"/>
            </w:tcBorders>
          </w:tcPr>
          <w:p w:rsidR="00B013E6" w:rsidRPr="00B66106" w:rsidRDefault="00B013E6" w:rsidP="00B66106">
            <w:pPr>
              <w:widowControl/>
              <w:jc w:val="left"/>
              <w:rPr>
                <w:rFonts w:ascii="Arial" w:hAnsi="Arial" w:cs="Arial"/>
                <w:color w:val="000000"/>
                <w:sz w:val="20"/>
                <w:lang w:val="fr-FR"/>
              </w:rPr>
            </w:pPr>
            <w:proofErr w:type="spellStart"/>
            <w:r>
              <w:rPr>
                <w:rFonts w:ascii="Arial" w:hAnsi="Arial" w:cs="Arial"/>
                <w:color w:val="000000"/>
                <w:sz w:val="20"/>
                <w:lang w:val="fr-FR"/>
              </w:rPr>
              <w:t>sai</w:t>
            </w:r>
            <w:proofErr w:type="spellEnd"/>
          </w:p>
        </w:tc>
        <w:tc>
          <w:tcPr>
            <w:tcW w:w="588" w:type="dxa"/>
            <w:tcBorders>
              <w:left w:val="nil"/>
              <w:right w:val="nil"/>
            </w:tcBorders>
          </w:tcPr>
          <w:p w:rsidR="00B013E6" w:rsidRDefault="00B013E6" w:rsidP="00B66106">
            <w:pPr>
              <w:widowControl/>
              <w:jc w:val="left"/>
              <w:rPr>
                <w:rFonts w:ascii="Arial" w:hAnsi="Arial" w:cs="Arial"/>
                <w:color w:val="000000"/>
                <w:sz w:val="20"/>
                <w:lang w:val="fr-FR"/>
              </w:rPr>
            </w:pPr>
          </w:p>
        </w:tc>
        <w:tc>
          <w:tcPr>
            <w:tcW w:w="1260" w:type="dxa"/>
            <w:tcBorders>
              <w:left w:val="nil"/>
              <w:right w:val="nil"/>
            </w:tcBorders>
            <w:shd w:val="clear" w:color="auto" w:fill="auto"/>
          </w:tcPr>
          <w:p w:rsidR="00B013E6" w:rsidRPr="00B66106" w:rsidRDefault="00B013E6" w:rsidP="00B66106">
            <w:pPr>
              <w:widowControl/>
              <w:jc w:val="left"/>
              <w:rPr>
                <w:rFonts w:ascii="Arial" w:hAnsi="Arial" w:cs="Arial"/>
                <w:color w:val="000000"/>
                <w:sz w:val="20"/>
                <w:lang w:val="fr-FR"/>
              </w:rPr>
            </w:pPr>
            <w:r>
              <w:rPr>
                <w:rFonts w:ascii="Arial" w:hAnsi="Arial" w:cs="Arial"/>
                <w:color w:val="000000"/>
                <w:sz w:val="20"/>
                <w:lang w:val="fr-FR"/>
              </w:rPr>
              <w:t>(je) sais</w:t>
            </w:r>
          </w:p>
        </w:tc>
      </w:tr>
      <w:tr w:rsidR="00B013E6" w:rsidRPr="001A3D71" w:rsidTr="00B013E6">
        <w:trPr>
          <w:trHeight w:val="255"/>
        </w:trPr>
        <w:tc>
          <w:tcPr>
            <w:tcW w:w="1152" w:type="dxa"/>
            <w:tcBorders>
              <w:left w:val="nil"/>
              <w:right w:val="nil"/>
            </w:tcBorders>
            <w:shd w:val="clear" w:color="auto" w:fill="auto"/>
            <w:noWrap/>
          </w:tcPr>
          <w:p w:rsidR="00B013E6" w:rsidRPr="00B6610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sp</w:t>
            </w:r>
            <w:r>
              <w:rPr>
                <w:rFonts w:ascii="Arial" w:hAnsi="Arial" w:cs="Arial"/>
                <w:color w:val="000000"/>
                <w:sz w:val="20"/>
                <w:u w:val="single"/>
              </w:rPr>
              <w:t>ō</w:t>
            </w:r>
            <w:r>
              <w:rPr>
                <w:rFonts w:ascii="Arial" w:hAnsi="Arial" w:cs="Arial"/>
                <w:color w:val="000000"/>
                <w:sz w:val="20"/>
              </w:rPr>
              <w:t>nsu</w:t>
            </w:r>
            <w:proofErr w:type="spellEnd"/>
          </w:p>
        </w:tc>
        <w:tc>
          <w:tcPr>
            <w:tcW w:w="1058" w:type="dxa"/>
            <w:tcBorders>
              <w:left w:val="nil"/>
              <w:right w:val="nil"/>
            </w:tcBorders>
            <w:shd w:val="clear" w:color="auto" w:fill="auto"/>
          </w:tcPr>
          <w:p w:rsidR="00B013E6" w:rsidRDefault="00B013E6" w:rsidP="00B66106">
            <w:pPr>
              <w:widowControl/>
              <w:jc w:val="left"/>
              <w:rPr>
                <w:rFonts w:ascii="Arial" w:hAnsi="Arial" w:cs="Arial"/>
                <w:snapToGrid/>
                <w:color w:val="000000"/>
                <w:sz w:val="20"/>
                <w:lang w:val="fr-FR"/>
              </w:rPr>
            </w:pPr>
          </w:p>
        </w:tc>
        <w:tc>
          <w:tcPr>
            <w:tcW w:w="342" w:type="dxa"/>
            <w:tcBorders>
              <w:left w:val="nil"/>
              <w:right w:val="nil"/>
            </w:tcBorders>
          </w:tcPr>
          <w:p w:rsidR="00B013E6" w:rsidRDefault="00B013E6" w:rsidP="00B66106">
            <w:r w:rsidRPr="00740C5E">
              <w:rPr>
                <w:rFonts w:ascii="Arial" w:hAnsi="Arial" w:cs="Arial"/>
                <w:snapToGrid/>
                <w:color w:val="000000"/>
                <w:sz w:val="20"/>
                <w:lang w:val="fr-FR"/>
              </w:rPr>
              <w:t>&gt;</w:t>
            </w:r>
          </w:p>
        </w:tc>
        <w:tc>
          <w:tcPr>
            <w:tcW w:w="1200" w:type="dxa"/>
            <w:tcBorders>
              <w:left w:val="nil"/>
              <w:right w:val="nil"/>
            </w:tcBorders>
            <w:shd w:val="clear" w:color="auto" w:fill="auto"/>
            <w:noWrap/>
            <w:vAlign w:val="center"/>
          </w:tcPr>
          <w:p w:rsidR="00B013E6" w:rsidRDefault="00B013E6" w:rsidP="00B66106">
            <w:pPr>
              <w:widowControl/>
              <w:jc w:val="left"/>
              <w:rPr>
                <w:rFonts w:ascii="Arial" w:hAnsi="Arial" w:cs="Arial"/>
                <w:color w:val="000000"/>
                <w:sz w:val="20"/>
              </w:rPr>
            </w:pPr>
          </w:p>
        </w:tc>
        <w:tc>
          <w:tcPr>
            <w:tcW w:w="2253" w:type="dxa"/>
            <w:tcBorders>
              <w:left w:val="nil"/>
              <w:right w:val="nil"/>
            </w:tcBorders>
            <w:shd w:val="clear" w:color="auto" w:fill="auto"/>
            <w:noWrap/>
          </w:tcPr>
          <w:p w:rsidR="00B013E6" w:rsidRPr="00B66106" w:rsidRDefault="00B013E6" w:rsidP="00B66106">
            <w:pPr>
              <w:widowControl/>
              <w:jc w:val="left"/>
              <w:rPr>
                <w:rFonts w:ascii="Arial" w:hAnsi="Arial" w:cs="Arial"/>
                <w:snapToGrid/>
                <w:color w:val="000000"/>
                <w:sz w:val="20"/>
                <w:lang w:val="fr-FR"/>
              </w:rPr>
            </w:pPr>
            <w:r>
              <w:rPr>
                <w:rFonts w:ascii="Arial" w:hAnsi="Arial" w:cs="Arial"/>
                <w:color w:val="000000"/>
                <w:sz w:val="20"/>
              </w:rPr>
              <w:t>dialectal</w:t>
            </w:r>
          </w:p>
        </w:tc>
        <w:tc>
          <w:tcPr>
            <w:tcW w:w="1204" w:type="dxa"/>
            <w:tcBorders>
              <w:left w:val="nil"/>
              <w:right w:val="nil"/>
            </w:tcBorders>
          </w:tcPr>
          <w:p w:rsidR="00B013E6" w:rsidRPr="00B6610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espos</w:t>
            </w:r>
            <w:proofErr w:type="spellEnd"/>
          </w:p>
        </w:tc>
        <w:tc>
          <w:tcPr>
            <w:tcW w:w="588" w:type="dxa"/>
            <w:tcBorders>
              <w:left w:val="nil"/>
              <w:right w:val="nil"/>
            </w:tcBorders>
          </w:tcPr>
          <w:p w:rsidR="00B013E6" w:rsidRDefault="00B013E6" w:rsidP="00B66106">
            <w:pPr>
              <w:widowControl/>
              <w:jc w:val="left"/>
              <w:rPr>
                <w:rFonts w:ascii="Arial" w:hAnsi="Arial" w:cs="Arial"/>
                <w:color w:val="000000"/>
                <w:sz w:val="20"/>
                <w:lang w:val="fr-FR"/>
              </w:rPr>
            </w:pPr>
          </w:p>
        </w:tc>
        <w:tc>
          <w:tcPr>
            <w:tcW w:w="1260" w:type="dxa"/>
            <w:tcBorders>
              <w:left w:val="nil"/>
              <w:right w:val="nil"/>
            </w:tcBorders>
            <w:shd w:val="clear" w:color="auto" w:fill="auto"/>
          </w:tcPr>
          <w:p w:rsidR="00B013E6" w:rsidRDefault="00B013E6" w:rsidP="00B66106">
            <w:pPr>
              <w:widowControl/>
              <w:jc w:val="left"/>
              <w:rPr>
                <w:rFonts w:ascii="Arial" w:hAnsi="Arial" w:cs="Arial"/>
                <w:color w:val="000000"/>
                <w:sz w:val="20"/>
                <w:lang w:val="fr-FR"/>
              </w:rPr>
            </w:pPr>
            <w:r>
              <w:rPr>
                <w:rFonts w:ascii="Arial" w:hAnsi="Arial" w:cs="Arial"/>
                <w:color w:val="000000"/>
                <w:sz w:val="20"/>
                <w:lang w:val="fr-FR"/>
              </w:rPr>
              <w:t>époux</w:t>
            </w:r>
          </w:p>
        </w:tc>
      </w:tr>
      <w:tr w:rsidR="00B013E6" w:rsidRPr="001A3D71" w:rsidTr="00B013E6">
        <w:trPr>
          <w:trHeight w:val="255"/>
        </w:trPr>
        <w:tc>
          <w:tcPr>
            <w:tcW w:w="1152" w:type="dxa"/>
            <w:tcBorders>
              <w:left w:val="nil"/>
              <w:right w:val="nil"/>
            </w:tcBorders>
            <w:shd w:val="clear" w:color="auto" w:fill="auto"/>
            <w:noWrap/>
          </w:tcPr>
          <w:p w:rsidR="00B013E6" w:rsidRPr="00B6610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aug</w:t>
            </w:r>
            <w:r>
              <w:rPr>
                <w:rFonts w:ascii="Arial" w:hAnsi="Arial" w:cs="Arial"/>
                <w:color w:val="000000"/>
                <w:sz w:val="20"/>
                <w:u w:val="single"/>
              </w:rPr>
              <w:t>u</w:t>
            </w:r>
            <w:r>
              <w:rPr>
                <w:rFonts w:ascii="Arial" w:hAnsi="Arial" w:cs="Arial"/>
                <w:color w:val="000000"/>
                <w:sz w:val="20"/>
              </w:rPr>
              <w:t>stu</w:t>
            </w:r>
            <w:proofErr w:type="spellEnd"/>
          </w:p>
        </w:tc>
        <w:tc>
          <w:tcPr>
            <w:tcW w:w="1058" w:type="dxa"/>
            <w:tcBorders>
              <w:left w:val="nil"/>
              <w:right w:val="nil"/>
            </w:tcBorders>
            <w:shd w:val="clear" w:color="auto" w:fill="auto"/>
          </w:tcPr>
          <w:p w:rsidR="00B013E6" w:rsidRDefault="00B013E6" w:rsidP="00B66106">
            <w:pPr>
              <w:widowControl/>
              <w:jc w:val="left"/>
              <w:rPr>
                <w:rFonts w:ascii="Arial" w:hAnsi="Arial" w:cs="Arial"/>
                <w:snapToGrid/>
                <w:color w:val="000000"/>
                <w:sz w:val="20"/>
                <w:lang w:val="fr-FR"/>
              </w:rPr>
            </w:pPr>
          </w:p>
        </w:tc>
        <w:tc>
          <w:tcPr>
            <w:tcW w:w="342" w:type="dxa"/>
            <w:tcBorders>
              <w:left w:val="nil"/>
              <w:right w:val="nil"/>
            </w:tcBorders>
          </w:tcPr>
          <w:p w:rsidR="00B013E6"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1200" w:type="dxa"/>
            <w:tcBorders>
              <w:left w:val="nil"/>
              <w:right w:val="nil"/>
            </w:tcBorders>
            <w:shd w:val="clear" w:color="auto" w:fill="auto"/>
            <w:noWrap/>
            <w:vAlign w:val="center"/>
          </w:tcPr>
          <w:p w:rsidR="00B013E6" w:rsidRPr="00B66106" w:rsidRDefault="00B013E6" w:rsidP="00B66106">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ag</w:t>
            </w:r>
            <w:r>
              <w:rPr>
                <w:rFonts w:ascii="Arial" w:hAnsi="Arial" w:cs="Arial"/>
                <w:color w:val="000000"/>
                <w:sz w:val="20"/>
                <w:u w:val="single"/>
              </w:rPr>
              <w:t>u</w:t>
            </w:r>
            <w:r>
              <w:rPr>
                <w:rFonts w:ascii="Arial" w:hAnsi="Arial" w:cs="Arial"/>
                <w:color w:val="000000"/>
                <w:sz w:val="20"/>
              </w:rPr>
              <w:t>stu</w:t>
            </w:r>
            <w:proofErr w:type="spellEnd"/>
          </w:p>
        </w:tc>
        <w:tc>
          <w:tcPr>
            <w:tcW w:w="2253" w:type="dxa"/>
            <w:tcBorders>
              <w:left w:val="nil"/>
              <w:right w:val="nil"/>
            </w:tcBorders>
            <w:shd w:val="clear" w:color="auto" w:fill="auto"/>
            <w:noWrap/>
          </w:tcPr>
          <w:p w:rsidR="00B013E6" w:rsidRPr="00B66106" w:rsidRDefault="00B013E6" w:rsidP="00B66106">
            <w:pPr>
              <w:widowControl/>
              <w:jc w:val="left"/>
              <w:rPr>
                <w:rFonts w:ascii="Arial" w:hAnsi="Arial" w:cs="Arial"/>
                <w:snapToGrid/>
                <w:color w:val="000000"/>
                <w:sz w:val="20"/>
                <w:lang w:val="fr-FR"/>
              </w:rPr>
            </w:pPr>
            <w:r>
              <w:rPr>
                <w:rFonts w:ascii="Arial" w:hAnsi="Arial" w:cs="Arial"/>
                <w:color w:val="000000"/>
                <w:sz w:val="20"/>
              </w:rPr>
              <w:t>dissimilation</w:t>
            </w:r>
          </w:p>
        </w:tc>
        <w:tc>
          <w:tcPr>
            <w:tcW w:w="1204" w:type="dxa"/>
            <w:tcBorders>
              <w:left w:val="nil"/>
              <w:right w:val="nil"/>
            </w:tcBorders>
          </w:tcPr>
          <w:p w:rsidR="00B013E6" w:rsidRPr="00B6610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aost</w:t>
            </w:r>
            <w:proofErr w:type="spellEnd"/>
          </w:p>
        </w:tc>
        <w:tc>
          <w:tcPr>
            <w:tcW w:w="588" w:type="dxa"/>
            <w:tcBorders>
              <w:left w:val="nil"/>
              <w:right w:val="nil"/>
            </w:tcBorders>
          </w:tcPr>
          <w:p w:rsidR="00B013E6" w:rsidRDefault="00B013E6" w:rsidP="00B66106">
            <w:pPr>
              <w:widowControl/>
              <w:jc w:val="left"/>
              <w:rPr>
                <w:rFonts w:ascii="Arial" w:hAnsi="Arial" w:cs="Arial"/>
                <w:color w:val="000000"/>
                <w:sz w:val="20"/>
                <w:lang w:val="fr-FR"/>
              </w:rPr>
            </w:pPr>
          </w:p>
        </w:tc>
        <w:tc>
          <w:tcPr>
            <w:tcW w:w="1260" w:type="dxa"/>
            <w:tcBorders>
              <w:left w:val="nil"/>
              <w:right w:val="nil"/>
            </w:tcBorders>
            <w:shd w:val="clear" w:color="auto" w:fill="auto"/>
          </w:tcPr>
          <w:p w:rsidR="00B013E6" w:rsidRDefault="00B013E6" w:rsidP="00B66106">
            <w:pPr>
              <w:widowControl/>
              <w:jc w:val="left"/>
              <w:rPr>
                <w:rFonts w:ascii="Arial" w:hAnsi="Arial" w:cs="Arial"/>
                <w:color w:val="000000"/>
                <w:sz w:val="20"/>
                <w:lang w:val="fr-FR"/>
              </w:rPr>
            </w:pPr>
            <w:r>
              <w:rPr>
                <w:rFonts w:ascii="Arial" w:hAnsi="Arial" w:cs="Arial"/>
                <w:color w:val="000000"/>
                <w:sz w:val="20"/>
                <w:lang w:val="fr-FR"/>
              </w:rPr>
              <w:t>août</w:t>
            </w:r>
          </w:p>
        </w:tc>
      </w:tr>
      <w:tr w:rsidR="00B013E6" w:rsidRPr="001A3D71" w:rsidTr="00B013E6">
        <w:trPr>
          <w:trHeight w:val="255"/>
        </w:trPr>
        <w:tc>
          <w:tcPr>
            <w:tcW w:w="1152" w:type="dxa"/>
            <w:tcBorders>
              <w:left w:val="nil"/>
              <w:right w:val="nil"/>
            </w:tcBorders>
            <w:shd w:val="clear" w:color="auto" w:fill="auto"/>
            <w:noWrap/>
          </w:tcPr>
          <w:p w:rsidR="00B013E6" w:rsidRPr="00B013E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fav</w:t>
            </w:r>
            <w:r>
              <w:rPr>
                <w:rFonts w:ascii="Arial" w:hAnsi="Arial" w:cs="Arial"/>
                <w:color w:val="000000"/>
                <w:sz w:val="20"/>
                <w:u w:val="single"/>
              </w:rPr>
              <w:t>ō</w:t>
            </w:r>
            <w:r>
              <w:rPr>
                <w:rFonts w:ascii="Arial" w:hAnsi="Arial" w:cs="Arial"/>
                <w:color w:val="000000"/>
                <w:sz w:val="20"/>
              </w:rPr>
              <w:t>re</w:t>
            </w:r>
            <w:proofErr w:type="spellEnd"/>
          </w:p>
        </w:tc>
        <w:tc>
          <w:tcPr>
            <w:tcW w:w="1058" w:type="dxa"/>
            <w:tcBorders>
              <w:left w:val="nil"/>
              <w:right w:val="nil"/>
            </w:tcBorders>
            <w:shd w:val="clear" w:color="auto" w:fill="auto"/>
          </w:tcPr>
          <w:p w:rsidR="00B013E6" w:rsidRDefault="00B013E6" w:rsidP="00B66106">
            <w:pPr>
              <w:widowControl/>
              <w:jc w:val="left"/>
              <w:rPr>
                <w:rFonts w:ascii="Arial" w:hAnsi="Arial" w:cs="Arial"/>
                <w:snapToGrid/>
                <w:color w:val="000000"/>
                <w:sz w:val="20"/>
                <w:lang w:val="fr-FR"/>
              </w:rPr>
            </w:pPr>
          </w:p>
        </w:tc>
        <w:tc>
          <w:tcPr>
            <w:tcW w:w="342" w:type="dxa"/>
            <w:tcBorders>
              <w:left w:val="nil"/>
              <w:right w:val="nil"/>
            </w:tcBorders>
          </w:tcPr>
          <w:p w:rsidR="00B013E6"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1200" w:type="dxa"/>
            <w:tcBorders>
              <w:left w:val="nil"/>
              <w:right w:val="nil"/>
            </w:tcBorders>
            <w:shd w:val="clear" w:color="auto" w:fill="auto"/>
            <w:noWrap/>
            <w:vAlign w:val="center"/>
          </w:tcPr>
          <w:p w:rsidR="00B013E6" w:rsidRDefault="00B013E6" w:rsidP="00B66106">
            <w:pPr>
              <w:widowControl/>
              <w:jc w:val="left"/>
              <w:rPr>
                <w:rFonts w:ascii="Arial" w:hAnsi="Arial" w:cs="Arial"/>
                <w:color w:val="000000"/>
                <w:sz w:val="20"/>
              </w:rPr>
            </w:pPr>
          </w:p>
        </w:tc>
        <w:tc>
          <w:tcPr>
            <w:tcW w:w="2253" w:type="dxa"/>
            <w:tcBorders>
              <w:left w:val="nil"/>
              <w:right w:val="nil"/>
            </w:tcBorders>
            <w:shd w:val="clear" w:color="auto" w:fill="auto"/>
            <w:noWrap/>
          </w:tcPr>
          <w:p w:rsidR="00B013E6" w:rsidRPr="00B013E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emprunt</w:t>
            </w:r>
            <w:proofErr w:type="spellEnd"/>
            <w:r>
              <w:rPr>
                <w:rFonts w:ascii="Arial" w:hAnsi="Arial" w:cs="Arial"/>
                <w:color w:val="000000"/>
                <w:sz w:val="20"/>
              </w:rPr>
              <w:t xml:space="preserve"> (au </w:t>
            </w:r>
            <w:proofErr w:type="spellStart"/>
            <w:r>
              <w:rPr>
                <w:rFonts w:ascii="Arial" w:hAnsi="Arial" w:cs="Arial"/>
                <w:color w:val="000000"/>
                <w:sz w:val="20"/>
              </w:rPr>
              <w:t>latin</w:t>
            </w:r>
            <w:proofErr w:type="spellEnd"/>
            <w:r>
              <w:rPr>
                <w:rFonts w:ascii="Arial" w:hAnsi="Arial" w:cs="Arial"/>
                <w:color w:val="000000"/>
                <w:sz w:val="20"/>
              </w:rPr>
              <w:t>)</w:t>
            </w:r>
          </w:p>
        </w:tc>
        <w:tc>
          <w:tcPr>
            <w:tcW w:w="1204" w:type="dxa"/>
            <w:tcBorders>
              <w:left w:val="nil"/>
              <w:right w:val="nil"/>
            </w:tcBorders>
          </w:tcPr>
          <w:p w:rsidR="00B013E6" w:rsidRPr="00B013E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favor</w:t>
            </w:r>
            <w:proofErr w:type="spellEnd"/>
          </w:p>
        </w:tc>
        <w:tc>
          <w:tcPr>
            <w:tcW w:w="588" w:type="dxa"/>
            <w:tcBorders>
              <w:left w:val="nil"/>
              <w:right w:val="nil"/>
            </w:tcBorders>
          </w:tcPr>
          <w:p w:rsidR="00B013E6" w:rsidRDefault="00B013E6" w:rsidP="00B66106">
            <w:pPr>
              <w:widowControl/>
              <w:jc w:val="left"/>
              <w:rPr>
                <w:rFonts w:ascii="Arial" w:hAnsi="Arial" w:cs="Arial"/>
                <w:color w:val="000000"/>
                <w:sz w:val="20"/>
                <w:lang w:val="fr-FR"/>
              </w:rPr>
            </w:pPr>
          </w:p>
        </w:tc>
        <w:tc>
          <w:tcPr>
            <w:tcW w:w="1260" w:type="dxa"/>
            <w:tcBorders>
              <w:left w:val="nil"/>
              <w:right w:val="nil"/>
            </w:tcBorders>
            <w:shd w:val="clear" w:color="auto" w:fill="auto"/>
          </w:tcPr>
          <w:p w:rsidR="00B013E6" w:rsidRDefault="00B013E6" w:rsidP="00B66106">
            <w:pPr>
              <w:widowControl/>
              <w:jc w:val="left"/>
              <w:rPr>
                <w:rFonts w:ascii="Arial" w:hAnsi="Arial" w:cs="Arial"/>
                <w:color w:val="000000"/>
                <w:sz w:val="20"/>
                <w:lang w:val="fr-FR"/>
              </w:rPr>
            </w:pPr>
            <w:r>
              <w:rPr>
                <w:rFonts w:ascii="Arial" w:hAnsi="Arial" w:cs="Arial"/>
                <w:color w:val="000000"/>
                <w:sz w:val="20"/>
                <w:lang w:val="fr-FR"/>
              </w:rPr>
              <w:t>faveur</w:t>
            </w:r>
          </w:p>
        </w:tc>
      </w:tr>
      <w:tr w:rsidR="00B013E6" w:rsidRPr="001A3D71" w:rsidTr="00B013E6">
        <w:trPr>
          <w:trHeight w:val="255"/>
        </w:trPr>
        <w:tc>
          <w:tcPr>
            <w:tcW w:w="1152" w:type="dxa"/>
            <w:tcBorders>
              <w:left w:val="nil"/>
              <w:right w:val="nil"/>
            </w:tcBorders>
            <w:shd w:val="clear" w:color="auto" w:fill="auto"/>
            <w:noWrap/>
          </w:tcPr>
          <w:p w:rsidR="00B013E6" w:rsidRPr="00B013E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fīn</w:t>
            </w:r>
            <w:r>
              <w:rPr>
                <w:rFonts w:ascii="Arial" w:hAnsi="Arial" w:cs="Arial"/>
                <w:color w:val="000000"/>
                <w:sz w:val="20"/>
                <w:u w:val="single"/>
              </w:rPr>
              <w:t>ī</w:t>
            </w:r>
            <w:r>
              <w:rPr>
                <w:rFonts w:ascii="Arial" w:hAnsi="Arial" w:cs="Arial"/>
                <w:color w:val="000000"/>
                <w:sz w:val="20"/>
              </w:rPr>
              <w:t>re</w:t>
            </w:r>
            <w:proofErr w:type="spellEnd"/>
          </w:p>
        </w:tc>
        <w:tc>
          <w:tcPr>
            <w:tcW w:w="1058" w:type="dxa"/>
            <w:tcBorders>
              <w:left w:val="nil"/>
              <w:right w:val="nil"/>
            </w:tcBorders>
            <w:shd w:val="clear" w:color="auto" w:fill="auto"/>
          </w:tcPr>
          <w:p w:rsidR="00B013E6" w:rsidRDefault="00B013E6" w:rsidP="00B66106">
            <w:pPr>
              <w:widowControl/>
              <w:jc w:val="left"/>
              <w:rPr>
                <w:rFonts w:ascii="Arial" w:hAnsi="Arial" w:cs="Arial"/>
                <w:snapToGrid/>
                <w:color w:val="000000"/>
                <w:sz w:val="20"/>
                <w:lang w:val="fr-FR"/>
              </w:rPr>
            </w:pPr>
          </w:p>
        </w:tc>
        <w:tc>
          <w:tcPr>
            <w:tcW w:w="342" w:type="dxa"/>
            <w:tcBorders>
              <w:left w:val="nil"/>
              <w:right w:val="nil"/>
            </w:tcBorders>
          </w:tcPr>
          <w:p w:rsidR="00B013E6"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1200" w:type="dxa"/>
            <w:tcBorders>
              <w:left w:val="nil"/>
              <w:right w:val="nil"/>
            </w:tcBorders>
            <w:shd w:val="clear" w:color="auto" w:fill="auto"/>
            <w:noWrap/>
            <w:vAlign w:val="center"/>
          </w:tcPr>
          <w:p w:rsidR="00B013E6" w:rsidRDefault="00B013E6" w:rsidP="00B66106">
            <w:pPr>
              <w:widowControl/>
              <w:jc w:val="left"/>
              <w:rPr>
                <w:rFonts w:ascii="Arial" w:hAnsi="Arial" w:cs="Arial"/>
                <w:color w:val="000000"/>
                <w:sz w:val="20"/>
              </w:rPr>
            </w:pPr>
          </w:p>
        </w:tc>
        <w:tc>
          <w:tcPr>
            <w:tcW w:w="2253" w:type="dxa"/>
            <w:tcBorders>
              <w:left w:val="nil"/>
              <w:right w:val="nil"/>
            </w:tcBorders>
            <w:shd w:val="clear" w:color="auto" w:fill="auto"/>
            <w:noWrap/>
          </w:tcPr>
          <w:p w:rsidR="00B013E6" w:rsidRPr="00B013E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finir</w:t>
            </w:r>
            <w:proofErr w:type="spellEnd"/>
            <w:r>
              <w:rPr>
                <w:rFonts w:ascii="Arial" w:hAnsi="Arial" w:cs="Arial"/>
                <w:color w:val="000000"/>
                <w:sz w:val="20"/>
              </w:rPr>
              <w:t xml:space="preserve"> </w:t>
            </w:r>
            <w:proofErr w:type="spellStart"/>
            <w:r>
              <w:rPr>
                <w:rFonts w:ascii="Arial" w:hAnsi="Arial" w:cs="Arial"/>
                <w:color w:val="000000"/>
                <w:sz w:val="20"/>
              </w:rPr>
              <w:t>analogique</w:t>
            </w:r>
            <w:proofErr w:type="spellEnd"/>
          </w:p>
        </w:tc>
        <w:tc>
          <w:tcPr>
            <w:tcW w:w="1204" w:type="dxa"/>
            <w:tcBorders>
              <w:left w:val="nil"/>
              <w:right w:val="nil"/>
            </w:tcBorders>
          </w:tcPr>
          <w:p w:rsidR="00B013E6" w:rsidRPr="00B013E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fenir</w:t>
            </w:r>
            <w:proofErr w:type="spellEnd"/>
          </w:p>
        </w:tc>
        <w:tc>
          <w:tcPr>
            <w:tcW w:w="588" w:type="dxa"/>
            <w:tcBorders>
              <w:left w:val="nil"/>
              <w:right w:val="nil"/>
            </w:tcBorders>
          </w:tcPr>
          <w:p w:rsidR="00B013E6" w:rsidRDefault="00B013E6" w:rsidP="00B66106">
            <w:pPr>
              <w:widowControl/>
              <w:jc w:val="left"/>
              <w:rPr>
                <w:rFonts w:ascii="Arial" w:hAnsi="Arial" w:cs="Arial"/>
                <w:color w:val="000000"/>
                <w:sz w:val="20"/>
                <w:lang w:val="fr-FR"/>
              </w:rPr>
            </w:pPr>
            <w:r>
              <w:rPr>
                <w:rFonts w:ascii="Arial" w:hAnsi="Arial" w:cs="Arial"/>
                <w:color w:val="000000"/>
                <w:sz w:val="20"/>
                <w:lang w:val="fr-FR"/>
              </w:rPr>
              <w:t>finir</w:t>
            </w:r>
          </w:p>
        </w:tc>
        <w:tc>
          <w:tcPr>
            <w:tcW w:w="1260" w:type="dxa"/>
            <w:tcBorders>
              <w:left w:val="nil"/>
              <w:right w:val="nil"/>
            </w:tcBorders>
            <w:shd w:val="clear" w:color="auto" w:fill="auto"/>
          </w:tcPr>
          <w:p w:rsidR="00B013E6" w:rsidRDefault="00B013E6" w:rsidP="00B66106">
            <w:pPr>
              <w:widowControl/>
              <w:jc w:val="left"/>
              <w:rPr>
                <w:rFonts w:ascii="Arial" w:hAnsi="Arial" w:cs="Arial"/>
                <w:color w:val="000000"/>
                <w:sz w:val="20"/>
                <w:lang w:val="fr-FR"/>
              </w:rPr>
            </w:pPr>
            <w:r>
              <w:rPr>
                <w:rFonts w:ascii="Arial" w:hAnsi="Arial" w:cs="Arial"/>
                <w:color w:val="000000"/>
                <w:sz w:val="20"/>
                <w:lang w:val="fr-FR"/>
              </w:rPr>
              <w:t>finir</w:t>
            </w:r>
          </w:p>
        </w:tc>
      </w:tr>
      <w:tr w:rsidR="00B013E6" w:rsidRPr="001A3D71" w:rsidTr="00B013E6">
        <w:trPr>
          <w:trHeight w:val="255"/>
        </w:trPr>
        <w:tc>
          <w:tcPr>
            <w:tcW w:w="1152" w:type="dxa"/>
            <w:tcBorders>
              <w:left w:val="nil"/>
              <w:right w:val="nil"/>
            </w:tcBorders>
            <w:shd w:val="clear" w:color="auto" w:fill="auto"/>
            <w:noWrap/>
          </w:tcPr>
          <w:p w:rsidR="00B013E6" w:rsidRPr="00B013E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ex</w:t>
            </w:r>
            <w:r>
              <w:rPr>
                <w:rFonts w:ascii="Arial" w:hAnsi="Arial" w:cs="Arial"/>
                <w:color w:val="000000"/>
                <w:sz w:val="20"/>
                <w:u w:val="single"/>
              </w:rPr>
              <w:t>ī</w:t>
            </w:r>
            <w:r>
              <w:rPr>
                <w:rFonts w:ascii="Arial" w:hAnsi="Arial" w:cs="Arial"/>
                <w:color w:val="000000"/>
                <w:sz w:val="20"/>
              </w:rPr>
              <w:t>re</w:t>
            </w:r>
            <w:proofErr w:type="spellEnd"/>
          </w:p>
        </w:tc>
        <w:tc>
          <w:tcPr>
            <w:tcW w:w="1058" w:type="dxa"/>
            <w:tcBorders>
              <w:left w:val="nil"/>
              <w:right w:val="nil"/>
            </w:tcBorders>
            <w:shd w:val="clear" w:color="auto" w:fill="auto"/>
          </w:tcPr>
          <w:p w:rsidR="00B013E6" w:rsidRDefault="00B013E6" w:rsidP="00B66106">
            <w:pPr>
              <w:widowControl/>
              <w:jc w:val="left"/>
              <w:rPr>
                <w:rFonts w:ascii="Arial" w:hAnsi="Arial" w:cs="Arial"/>
                <w:snapToGrid/>
                <w:color w:val="000000"/>
                <w:sz w:val="20"/>
                <w:lang w:val="fr-FR"/>
              </w:rPr>
            </w:pPr>
          </w:p>
        </w:tc>
        <w:tc>
          <w:tcPr>
            <w:tcW w:w="342" w:type="dxa"/>
            <w:tcBorders>
              <w:left w:val="nil"/>
              <w:right w:val="nil"/>
            </w:tcBorders>
          </w:tcPr>
          <w:p w:rsidR="00B013E6"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1200" w:type="dxa"/>
            <w:tcBorders>
              <w:left w:val="nil"/>
              <w:right w:val="nil"/>
            </w:tcBorders>
            <w:shd w:val="clear" w:color="auto" w:fill="auto"/>
            <w:noWrap/>
            <w:vAlign w:val="center"/>
          </w:tcPr>
          <w:p w:rsidR="00B013E6" w:rsidRDefault="00B013E6" w:rsidP="00B66106">
            <w:pPr>
              <w:widowControl/>
              <w:jc w:val="left"/>
              <w:rPr>
                <w:rFonts w:ascii="Arial" w:hAnsi="Arial" w:cs="Arial"/>
                <w:color w:val="000000"/>
                <w:sz w:val="20"/>
              </w:rPr>
            </w:pPr>
          </w:p>
        </w:tc>
        <w:tc>
          <w:tcPr>
            <w:tcW w:w="2253" w:type="dxa"/>
            <w:tcBorders>
              <w:left w:val="nil"/>
              <w:right w:val="nil"/>
            </w:tcBorders>
            <w:shd w:val="clear" w:color="auto" w:fill="auto"/>
            <w:noWrap/>
          </w:tcPr>
          <w:p w:rsidR="00B013E6" w:rsidRPr="00B013E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issir</w:t>
            </w:r>
            <w:proofErr w:type="spellEnd"/>
            <w:r>
              <w:rPr>
                <w:rFonts w:ascii="Arial" w:hAnsi="Arial" w:cs="Arial"/>
                <w:color w:val="000000"/>
                <w:sz w:val="20"/>
              </w:rPr>
              <w:t xml:space="preserve"> </w:t>
            </w:r>
            <w:proofErr w:type="spellStart"/>
            <w:r>
              <w:rPr>
                <w:rFonts w:ascii="Arial" w:hAnsi="Arial" w:cs="Arial"/>
                <w:color w:val="000000"/>
                <w:sz w:val="20"/>
              </w:rPr>
              <w:t>analogique</w:t>
            </w:r>
            <w:proofErr w:type="spellEnd"/>
          </w:p>
        </w:tc>
        <w:tc>
          <w:tcPr>
            <w:tcW w:w="1204" w:type="dxa"/>
            <w:tcBorders>
              <w:left w:val="nil"/>
              <w:right w:val="nil"/>
            </w:tcBorders>
          </w:tcPr>
          <w:p w:rsidR="00B013E6" w:rsidRPr="00B013E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eissir</w:t>
            </w:r>
            <w:proofErr w:type="spellEnd"/>
          </w:p>
        </w:tc>
        <w:tc>
          <w:tcPr>
            <w:tcW w:w="588" w:type="dxa"/>
            <w:tcBorders>
              <w:left w:val="nil"/>
              <w:right w:val="nil"/>
            </w:tcBorders>
          </w:tcPr>
          <w:p w:rsidR="00B013E6" w:rsidRDefault="00B013E6" w:rsidP="00B66106">
            <w:pPr>
              <w:widowControl/>
              <w:jc w:val="left"/>
              <w:rPr>
                <w:rFonts w:ascii="Arial" w:hAnsi="Arial" w:cs="Arial"/>
                <w:color w:val="000000"/>
                <w:sz w:val="20"/>
                <w:lang w:val="fr-FR"/>
              </w:rPr>
            </w:pPr>
            <w:r>
              <w:rPr>
                <w:rFonts w:ascii="Arial" w:hAnsi="Arial" w:cs="Arial"/>
                <w:color w:val="000000"/>
                <w:sz w:val="20"/>
                <w:lang w:val="fr-FR"/>
              </w:rPr>
              <w:t>issir</w:t>
            </w:r>
          </w:p>
        </w:tc>
        <w:tc>
          <w:tcPr>
            <w:tcW w:w="1260" w:type="dxa"/>
            <w:tcBorders>
              <w:left w:val="nil"/>
              <w:right w:val="nil"/>
            </w:tcBorders>
            <w:shd w:val="clear" w:color="auto" w:fill="auto"/>
          </w:tcPr>
          <w:p w:rsidR="00B013E6" w:rsidRPr="00B013E6" w:rsidRDefault="00B013E6" w:rsidP="00B66106">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sortir</w:t>
            </w:r>
            <w:proofErr w:type="spellEnd"/>
            <w:r>
              <w:rPr>
                <w:rFonts w:ascii="Arial" w:hAnsi="Arial" w:cs="Arial"/>
                <w:color w:val="000000"/>
                <w:sz w:val="20"/>
              </w:rPr>
              <w:t>’</w:t>
            </w:r>
          </w:p>
        </w:tc>
      </w:tr>
      <w:tr w:rsidR="00B013E6" w:rsidRPr="001A3D71" w:rsidTr="00B013E6">
        <w:trPr>
          <w:trHeight w:val="255"/>
        </w:trPr>
        <w:tc>
          <w:tcPr>
            <w:tcW w:w="1152" w:type="dxa"/>
            <w:tcBorders>
              <w:left w:val="nil"/>
              <w:right w:val="nil"/>
            </w:tcBorders>
            <w:shd w:val="clear" w:color="auto" w:fill="auto"/>
            <w:noWrap/>
          </w:tcPr>
          <w:p w:rsidR="00B013E6" w:rsidRPr="00B013E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Nāt</w:t>
            </w:r>
            <w:r>
              <w:rPr>
                <w:rFonts w:ascii="Arial" w:hAnsi="Arial" w:cs="Arial"/>
                <w:color w:val="000000"/>
                <w:sz w:val="20"/>
                <w:u w:val="single"/>
              </w:rPr>
              <w:t>ā</w:t>
            </w:r>
            <w:r>
              <w:rPr>
                <w:rFonts w:ascii="Arial" w:hAnsi="Arial" w:cs="Arial"/>
                <w:color w:val="000000"/>
                <w:sz w:val="20"/>
              </w:rPr>
              <w:t>le</w:t>
            </w:r>
            <w:proofErr w:type="spellEnd"/>
          </w:p>
        </w:tc>
        <w:tc>
          <w:tcPr>
            <w:tcW w:w="1058" w:type="dxa"/>
            <w:tcBorders>
              <w:left w:val="nil"/>
              <w:right w:val="nil"/>
            </w:tcBorders>
            <w:shd w:val="clear" w:color="auto" w:fill="auto"/>
          </w:tcPr>
          <w:p w:rsidR="00B013E6" w:rsidRDefault="00B013E6" w:rsidP="00B66106">
            <w:pPr>
              <w:widowControl/>
              <w:jc w:val="left"/>
              <w:rPr>
                <w:rFonts w:ascii="Arial" w:hAnsi="Arial" w:cs="Arial"/>
                <w:snapToGrid/>
                <w:color w:val="000000"/>
                <w:sz w:val="20"/>
                <w:lang w:val="fr-FR"/>
              </w:rPr>
            </w:pPr>
          </w:p>
        </w:tc>
        <w:tc>
          <w:tcPr>
            <w:tcW w:w="342" w:type="dxa"/>
            <w:tcBorders>
              <w:left w:val="nil"/>
              <w:right w:val="nil"/>
            </w:tcBorders>
          </w:tcPr>
          <w:p w:rsidR="00B013E6" w:rsidRDefault="00B013E6" w:rsidP="00B66106">
            <w:pPr>
              <w:widowControl/>
              <w:jc w:val="left"/>
              <w:rPr>
                <w:rFonts w:ascii="Arial" w:hAnsi="Arial" w:cs="Arial"/>
                <w:snapToGrid/>
                <w:color w:val="000000"/>
                <w:sz w:val="20"/>
                <w:lang w:val="fr-FR"/>
              </w:rPr>
            </w:pPr>
            <w:r>
              <w:rPr>
                <w:rFonts w:ascii="Arial" w:hAnsi="Arial" w:cs="Arial"/>
                <w:snapToGrid/>
                <w:color w:val="000000"/>
                <w:sz w:val="20"/>
                <w:lang w:val="fr-FR"/>
              </w:rPr>
              <w:t>&gt;</w:t>
            </w:r>
          </w:p>
        </w:tc>
        <w:tc>
          <w:tcPr>
            <w:tcW w:w="1200" w:type="dxa"/>
            <w:tcBorders>
              <w:left w:val="nil"/>
              <w:right w:val="nil"/>
            </w:tcBorders>
            <w:shd w:val="clear" w:color="auto" w:fill="auto"/>
            <w:noWrap/>
            <w:vAlign w:val="center"/>
          </w:tcPr>
          <w:p w:rsidR="00B013E6" w:rsidRDefault="00B013E6" w:rsidP="00B66106">
            <w:pPr>
              <w:widowControl/>
              <w:jc w:val="left"/>
              <w:rPr>
                <w:rFonts w:ascii="Arial" w:hAnsi="Arial" w:cs="Arial"/>
                <w:color w:val="000000"/>
                <w:sz w:val="20"/>
              </w:rPr>
            </w:pPr>
          </w:p>
        </w:tc>
        <w:tc>
          <w:tcPr>
            <w:tcW w:w="2253" w:type="dxa"/>
            <w:tcBorders>
              <w:left w:val="nil"/>
              <w:right w:val="nil"/>
            </w:tcBorders>
            <w:shd w:val="clear" w:color="auto" w:fill="auto"/>
            <w:noWrap/>
          </w:tcPr>
          <w:p w:rsidR="00B013E6" w:rsidRPr="00B013E6" w:rsidRDefault="00B013E6" w:rsidP="00B66106">
            <w:pPr>
              <w:widowControl/>
              <w:jc w:val="left"/>
              <w:rPr>
                <w:rFonts w:ascii="Arial" w:hAnsi="Arial" w:cs="Arial"/>
                <w:snapToGrid/>
                <w:color w:val="000000"/>
                <w:sz w:val="20"/>
                <w:lang w:val="fr-FR"/>
              </w:rPr>
            </w:pPr>
            <w:proofErr w:type="spellStart"/>
            <w:r>
              <w:rPr>
                <w:rFonts w:ascii="Arial" w:hAnsi="Arial" w:cs="Arial"/>
                <w:color w:val="000000"/>
                <w:sz w:val="20"/>
              </w:rPr>
              <w:t>obscur</w:t>
            </w:r>
            <w:proofErr w:type="spellEnd"/>
          </w:p>
        </w:tc>
        <w:tc>
          <w:tcPr>
            <w:tcW w:w="1204" w:type="dxa"/>
            <w:tcBorders>
              <w:left w:val="nil"/>
              <w:right w:val="nil"/>
            </w:tcBorders>
          </w:tcPr>
          <w:p w:rsidR="00B013E6" w:rsidRPr="00B013E6" w:rsidRDefault="00B013E6" w:rsidP="00B66106">
            <w:pPr>
              <w:widowControl/>
              <w:jc w:val="left"/>
              <w:rPr>
                <w:rFonts w:ascii="Arial" w:hAnsi="Arial" w:cs="Arial"/>
                <w:snapToGrid/>
                <w:color w:val="000000"/>
                <w:sz w:val="20"/>
                <w:lang w:val="fr-FR"/>
              </w:rPr>
            </w:pPr>
            <w:r>
              <w:rPr>
                <w:rFonts w:ascii="Arial" w:hAnsi="Arial" w:cs="Arial"/>
                <w:color w:val="000000"/>
                <w:sz w:val="20"/>
              </w:rPr>
              <w:t>noel</w:t>
            </w:r>
          </w:p>
        </w:tc>
        <w:tc>
          <w:tcPr>
            <w:tcW w:w="588" w:type="dxa"/>
            <w:tcBorders>
              <w:left w:val="nil"/>
              <w:right w:val="nil"/>
            </w:tcBorders>
          </w:tcPr>
          <w:p w:rsidR="00B013E6" w:rsidRDefault="00B013E6" w:rsidP="00B66106">
            <w:pPr>
              <w:widowControl/>
              <w:jc w:val="left"/>
              <w:rPr>
                <w:rFonts w:ascii="Arial" w:hAnsi="Arial" w:cs="Arial"/>
                <w:color w:val="000000"/>
                <w:sz w:val="20"/>
                <w:lang w:val="fr-FR"/>
              </w:rPr>
            </w:pPr>
          </w:p>
        </w:tc>
        <w:tc>
          <w:tcPr>
            <w:tcW w:w="1260" w:type="dxa"/>
            <w:tcBorders>
              <w:left w:val="nil"/>
              <w:right w:val="nil"/>
            </w:tcBorders>
            <w:shd w:val="clear" w:color="auto" w:fill="auto"/>
          </w:tcPr>
          <w:p w:rsidR="00B013E6" w:rsidRDefault="00B013E6" w:rsidP="00B66106">
            <w:pPr>
              <w:widowControl/>
              <w:jc w:val="left"/>
              <w:rPr>
                <w:rFonts w:ascii="Arial" w:hAnsi="Arial" w:cs="Arial"/>
                <w:color w:val="000000"/>
                <w:sz w:val="20"/>
              </w:rPr>
            </w:pPr>
            <w:r>
              <w:rPr>
                <w:rFonts w:ascii="Arial" w:hAnsi="Arial" w:cs="Arial"/>
                <w:color w:val="000000"/>
                <w:sz w:val="20"/>
              </w:rPr>
              <w:t>Noël</w:t>
            </w:r>
          </w:p>
        </w:tc>
      </w:tr>
    </w:tbl>
    <w:p w:rsidR="00B66106" w:rsidRDefault="00B66106" w:rsidP="00135882">
      <w:pPr>
        <w:ind w:firstLine="567"/>
        <w:rPr>
          <w:lang w:val="fr-FR"/>
        </w:rPr>
      </w:pPr>
    </w:p>
    <w:p w:rsidR="005856D7" w:rsidRDefault="00D74F86" w:rsidP="00135882">
      <w:pPr>
        <w:ind w:firstLine="567"/>
        <w:rPr>
          <w:lang w:val="fr-FR"/>
        </w:rPr>
      </w:pPr>
      <w:r>
        <w:rPr>
          <w:lang w:val="fr-FR"/>
        </w:rPr>
        <w:t xml:space="preserve">Reste </w:t>
      </w:r>
      <w:r w:rsidR="00FC3487">
        <w:rPr>
          <w:lang w:val="fr-FR"/>
        </w:rPr>
        <w:t xml:space="preserve">deux </w:t>
      </w:r>
      <w:r>
        <w:rPr>
          <w:lang w:val="fr-FR"/>
        </w:rPr>
        <w:t>problème</w:t>
      </w:r>
      <w:r w:rsidR="00FC3487">
        <w:rPr>
          <w:lang w:val="fr-FR"/>
        </w:rPr>
        <w:t>s</w:t>
      </w:r>
      <w:r>
        <w:rPr>
          <w:lang w:val="fr-FR"/>
        </w:rPr>
        <w:t xml:space="preserve"> technique</w:t>
      </w:r>
      <w:r w:rsidR="00FC3487">
        <w:rPr>
          <w:lang w:val="fr-FR"/>
        </w:rPr>
        <w:t>s</w:t>
      </w:r>
      <w:r>
        <w:rPr>
          <w:lang w:val="fr-FR"/>
        </w:rPr>
        <w:t> :</w:t>
      </w:r>
      <w:r w:rsidR="005856D7">
        <w:rPr>
          <w:lang w:val="fr-FR"/>
        </w:rPr>
        <w:t xml:space="preserve"> </w:t>
      </w:r>
      <w:r w:rsidR="00FC3487">
        <w:rPr>
          <w:lang w:val="fr-FR"/>
        </w:rPr>
        <w:t xml:space="preserve">l'astérisque et </w:t>
      </w:r>
      <w:r w:rsidR="005856D7">
        <w:rPr>
          <w:lang w:val="fr-FR"/>
        </w:rPr>
        <w:t>la tonicité des voyelles</w:t>
      </w:r>
      <w:r w:rsidR="00FC3487">
        <w:rPr>
          <w:lang w:val="fr-FR"/>
        </w:rPr>
        <w:t>. Celle-ci</w:t>
      </w:r>
      <w:r w:rsidR="005856D7">
        <w:rPr>
          <w:lang w:val="fr-FR"/>
        </w:rPr>
        <w:t xml:space="preserve"> ne peut pas faire l'objet d'une recherche automatique lorsqu'elle est indiquée par le soulignement. L'index comporte pour cette raison, pour chacune des trois colonnes d'étymon, une version "tonique soulignée" et une autre "tonique accent aigu". Dans cette dernière la tonicité des </w:t>
      </w:r>
      <w:r w:rsidR="005856D7">
        <w:rPr>
          <w:lang w:val="fr-FR"/>
        </w:rPr>
        <w:lastRenderedPageBreak/>
        <w:t>voyelles est indiquée par un accent aigu (le cas échéant superposé au macron)</w:t>
      </w:r>
      <w:r w:rsidR="001A3D71">
        <w:rPr>
          <w:lang w:val="fr-FR"/>
        </w:rPr>
        <w:t>. Il existe ainsi quatre symboles distincts par voyelle qui peuvent être recherchés indépendamment (</w:t>
      </w:r>
      <w:r w:rsidR="005856D7">
        <w:rPr>
          <w:lang w:val="fr-FR"/>
        </w:rPr>
        <w:t xml:space="preserve">par exemple a bref atone </w:t>
      </w:r>
      <w:r w:rsidR="001A3D71">
        <w:rPr>
          <w:lang w:val="fr-FR"/>
        </w:rPr>
        <w:t xml:space="preserve">= </w:t>
      </w:r>
      <w:r w:rsidR="005856D7">
        <w:rPr>
          <w:lang w:val="fr-FR"/>
        </w:rPr>
        <w:t xml:space="preserve">"a", a long atone </w:t>
      </w:r>
      <w:r w:rsidR="001A3D71">
        <w:rPr>
          <w:lang w:val="fr-FR"/>
        </w:rPr>
        <w:t xml:space="preserve">= </w:t>
      </w:r>
      <w:r w:rsidR="005856D7">
        <w:rPr>
          <w:lang w:val="fr-FR"/>
        </w:rPr>
        <w:t xml:space="preserve">"ā", a bref tonique </w:t>
      </w:r>
      <w:r w:rsidR="001A3D71">
        <w:rPr>
          <w:lang w:val="fr-FR"/>
        </w:rPr>
        <w:t xml:space="preserve">= </w:t>
      </w:r>
      <w:r w:rsidR="005856D7">
        <w:rPr>
          <w:lang w:val="fr-FR"/>
        </w:rPr>
        <w:t xml:space="preserve">"á" et a long </w:t>
      </w:r>
      <w:r w:rsidR="00920EAC">
        <w:rPr>
          <w:lang w:val="fr-FR"/>
        </w:rPr>
        <w:t xml:space="preserve">tonique </w:t>
      </w:r>
      <w:r w:rsidR="001A3D71">
        <w:rPr>
          <w:lang w:val="fr-FR"/>
        </w:rPr>
        <w:t xml:space="preserve">= </w:t>
      </w:r>
      <w:r w:rsidR="005856D7">
        <w:rPr>
          <w:lang w:val="fr-FR"/>
        </w:rPr>
        <w:t>"</w:t>
      </w:r>
      <w:r w:rsidR="005856D7" w:rsidRPr="005856D7">
        <w:rPr>
          <w:lang w:val="fr-FR"/>
        </w:rPr>
        <w:t>ā́</w:t>
      </w:r>
      <w:r w:rsidR="005856D7">
        <w:rPr>
          <w:lang w:val="fr-FR"/>
        </w:rPr>
        <w:t>"</w:t>
      </w:r>
      <w:r w:rsidR="001A3D71">
        <w:rPr>
          <w:lang w:val="fr-FR"/>
        </w:rPr>
        <w:t xml:space="preserve">). </w:t>
      </w:r>
      <w:r w:rsidR="00B66106">
        <w:rPr>
          <w:lang w:val="fr-FR"/>
        </w:rPr>
        <w:t xml:space="preserve">A noter que la diphtongue latine au lorsqu'elle est tonique est en mode accent aigu marquée par cet accent sur ses deux membres : </w:t>
      </w:r>
      <w:r w:rsidR="00B66106" w:rsidRPr="00B66106">
        <w:rPr>
          <w:u w:val="single"/>
          <w:lang w:val="fr-FR"/>
        </w:rPr>
        <w:t>au</w:t>
      </w:r>
      <w:r w:rsidR="00B66106">
        <w:rPr>
          <w:lang w:val="fr-FR"/>
        </w:rPr>
        <w:t xml:space="preserve"> = </w:t>
      </w:r>
      <w:proofErr w:type="spellStart"/>
      <w:r w:rsidR="00B66106">
        <w:rPr>
          <w:lang w:val="fr-FR"/>
        </w:rPr>
        <w:t>áú</w:t>
      </w:r>
      <w:proofErr w:type="spellEnd"/>
      <w:r w:rsidR="00B66106">
        <w:rPr>
          <w:lang w:val="fr-FR"/>
        </w:rPr>
        <w:t xml:space="preserve">. </w:t>
      </w:r>
      <w:r w:rsidR="001A3D71">
        <w:rPr>
          <w:lang w:val="fr-FR"/>
        </w:rPr>
        <w:t>La colonne "tonique soulignée" permet d'afficher l'aspect graphique habituel.</w:t>
      </w:r>
    </w:p>
    <w:p w:rsidR="00FC3487" w:rsidRDefault="00FC3487" w:rsidP="00135882">
      <w:pPr>
        <w:ind w:firstLine="567"/>
        <w:rPr>
          <w:lang w:val="fr-FR"/>
        </w:rPr>
      </w:pPr>
      <w:r>
        <w:rPr>
          <w:lang w:val="fr-FR"/>
        </w:rPr>
        <w:t xml:space="preserve">Enfin, le fait que l'astérisque précède le premier caractère du mot dans les formes non attestées </w:t>
      </w:r>
      <w:r w:rsidR="00503785">
        <w:rPr>
          <w:lang w:val="fr-FR"/>
        </w:rPr>
        <w:t xml:space="preserve">d'une part empêche le classement par ordre alphabétique, d'autre part </w:t>
      </w:r>
      <w:r>
        <w:rPr>
          <w:lang w:val="fr-FR"/>
        </w:rPr>
        <w:t>complique des recherches automatiques visant le début du mot</w:t>
      </w:r>
      <w:r w:rsidR="00503785">
        <w:rPr>
          <w:lang w:val="fr-FR"/>
        </w:rPr>
        <w:t xml:space="preserve"> </w:t>
      </w:r>
      <w:r w:rsidR="0010513B">
        <w:rPr>
          <w:lang w:val="fr-FR"/>
        </w:rPr>
        <w:t xml:space="preserve">: </w:t>
      </w:r>
      <w:r>
        <w:rPr>
          <w:lang w:val="fr-FR"/>
        </w:rPr>
        <w:t xml:space="preserve">par exemple, </w:t>
      </w:r>
      <w:r w:rsidR="0010513B">
        <w:rPr>
          <w:lang w:val="fr-FR"/>
        </w:rPr>
        <w:t xml:space="preserve">pour obtenir la </w:t>
      </w:r>
      <w:r>
        <w:rPr>
          <w:lang w:val="fr-FR"/>
        </w:rPr>
        <w:t xml:space="preserve">liste des mots commençant par </w:t>
      </w:r>
      <w:proofErr w:type="spellStart"/>
      <w:r>
        <w:rPr>
          <w:lang w:val="fr-FR"/>
        </w:rPr>
        <w:t>pa</w:t>
      </w:r>
      <w:proofErr w:type="spellEnd"/>
      <w:r>
        <w:rPr>
          <w:lang w:val="fr-FR"/>
        </w:rPr>
        <w:noBreakHyphen/>
      </w:r>
      <w:r w:rsidR="0010513B">
        <w:rPr>
          <w:lang w:val="fr-FR"/>
        </w:rPr>
        <w:t xml:space="preserve">, </w:t>
      </w:r>
      <w:r>
        <w:rPr>
          <w:lang w:val="fr-FR"/>
        </w:rPr>
        <w:t>il faudra chercher #</w:t>
      </w:r>
      <w:proofErr w:type="spellStart"/>
      <w:r>
        <w:rPr>
          <w:lang w:val="fr-FR"/>
        </w:rPr>
        <w:t>pa</w:t>
      </w:r>
      <w:proofErr w:type="spellEnd"/>
      <w:r>
        <w:rPr>
          <w:lang w:val="fr-FR"/>
        </w:rPr>
        <w:noBreakHyphen/>
        <w:t xml:space="preserve"> et #°</w:t>
      </w:r>
      <w:proofErr w:type="spellStart"/>
      <w:r>
        <w:rPr>
          <w:lang w:val="fr-FR"/>
        </w:rPr>
        <w:t>pa</w:t>
      </w:r>
      <w:proofErr w:type="spellEnd"/>
      <w:r>
        <w:rPr>
          <w:lang w:val="fr-FR"/>
        </w:rPr>
        <w:noBreakHyphen/>
        <w:t xml:space="preserve">. C'est la raison pour laquelle </w:t>
      </w:r>
      <w:r w:rsidR="0010513B">
        <w:rPr>
          <w:lang w:val="fr-FR"/>
        </w:rPr>
        <w:t>les trois colonnes étymon qui marquent la tonique par l'accent aigu afin de pouvoir servir à la recherche automatique ne comportent pas d'astérisque, qui apparaît dans une colonne à part à leur gauche.</w:t>
      </w:r>
    </w:p>
    <w:p w:rsidR="001A3D71" w:rsidRDefault="001A3D71" w:rsidP="00135882">
      <w:pPr>
        <w:ind w:firstLine="567"/>
        <w:rPr>
          <w:lang w:val="fr-FR"/>
        </w:rPr>
      </w:pPr>
    </w:p>
    <w:tbl>
      <w:tblPr>
        <w:tblW w:w="8945" w:type="dxa"/>
        <w:tblInd w:w="70" w:type="dxa"/>
        <w:tblCellMar>
          <w:left w:w="70" w:type="dxa"/>
          <w:right w:w="70" w:type="dxa"/>
        </w:tblCellMar>
        <w:tblLook w:val="04A0" w:firstRow="1" w:lastRow="0" w:firstColumn="1" w:lastColumn="0" w:noHBand="0" w:noVBand="1"/>
      </w:tblPr>
      <w:tblGrid>
        <w:gridCol w:w="1134"/>
        <w:gridCol w:w="1217"/>
        <w:gridCol w:w="1216"/>
        <w:gridCol w:w="1547"/>
        <w:gridCol w:w="257"/>
        <w:gridCol w:w="1120"/>
        <w:gridCol w:w="1110"/>
        <w:gridCol w:w="1344"/>
      </w:tblGrid>
      <w:tr w:rsidR="0010513B" w:rsidRPr="00E925EB" w:rsidTr="0010513B">
        <w:trPr>
          <w:trHeight w:val="255"/>
        </w:trPr>
        <w:tc>
          <w:tcPr>
            <w:tcW w:w="1134" w:type="dxa"/>
            <w:tcBorders>
              <w:top w:val="nil"/>
              <w:left w:val="nil"/>
              <w:bottom w:val="single" w:sz="4" w:space="0" w:color="auto"/>
              <w:right w:val="nil"/>
            </w:tcBorders>
            <w:shd w:val="clear" w:color="auto" w:fill="auto"/>
            <w:noWrap/>
          </w:tcPr>
          <w:p w:rsidR="0010513B" w:rsidRPr="00E925EB" w:rsidRDefault="0010513B" w:rsidP="0010513B">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1 </w:t>
            </w:r>
            <w:proofErr w:type="spellStart"/>
            <w:r w:rsidRPr="00E925EB">
              <w:rPr>
                <w:rFonts w:ascii="Arial" w:hAnsi="Arial" w:cs="Arial"/>
                <w:snapToGrid/>
                <w:color w:val="000000"/>
                <w:sz w:val="20"/>
                <w:lang w:val="fr-FR"/>
              </w:rPr>
              <w:t>attr</w:t>
            </w:r>
            <w:proofErr w:type="spellEnd"/>
            <w:r w:rsidRPr="00E925EB">
              <w:rPr>
                <w:rFonts w:ascii="Arial" w:hAnsi="Arial" w:cs="Arial"/>
                <w:snapToGrid/>
                <w:color w:val="000000"/>
                <w:sz w:val="20"/>
                <w:lang w:val="fr-FR"/>
              </w:rPr>
              <w:t>.</w:t>
            </w:r>
          </w:p>
        </w:tc>
        <w:tc>
          <w:tcPr>
            <w:tcW w:w="1217" w:type="dxa"/>
            <w:tcBorders>
              <w:top w:val="nil"/>
              <w:left w:val="nil"/>
              <w:bottom w:val="single" w:sz="4" w:space="0" w:color="auto"/>
              <w:right w:val="nil"/>
            </w:tcBorders>
          </w:tcPr>
          <w:p w:rsidR="0010513B" w:rsidRDefault="0010513B" w:rsidP="0010513B">
            <w:pPr>
              <w:widowControl/>
              <w:jc w:val="left"/>
              <w:rPr>
                <w:rFonts w:ascii="Arial" w:hAnsi="Arial" w:cs="Arial"/>
                <w:color w:val="000000"/>
                <w:sz w:val="20"/>
              </w:rPr>
            </w:pPr>
            <w:proofErr w:type="spellStart"/>
            <w:r>
              <w:rPr>
                <w:rFonts w:ascii="Arial" w:hAnsi="Arial" w:cs="Arial"/>
                <w:color w:val="000000"/>
                <w:sz w:val="20"/>
              </w:rPr>
              <w:t>étymon</w:t>
            </w:r>
            <w:proofErr w:type="spellEnd"/>
            <w:r>
              <w:rPr>
                <w:rFonts w:ascii="Arial" w:hAnsi="Arial" w:cs="Arial"/>
                <w:color w:val="000000"/>
                <w:sz w:val="20"/>
              </w:rPr>
              <w:t xml:space="preserve"> 1</w:t>
            </w:r>
          </w:p>
          <w:p w:rsidR="0010513B" w:rsidRPr="00E925EB" w:rsidRDefault="0010513B" w:rsidP="0010513B">
            <w:pPr>
              <w:widowControl/>
              <w:jc w:val="left"/>
              <w:rPr>
                <w:rFonts w:ascii="Arial" w:hAnsi="Arial" w:cs="Arial"/>
                <w:snapToGrid/>
                <w:color w:val="000000"/>
                <w:sz w:val="20"/>
                <w:lang w:val="fr-FR"/>
              </w:rPr>
            </w:pPr>
            <w:proofErr w:type="spellStart"/>
            <w:r>
              <w:rPr>
                <w:rFonts w:ascii="Arial" w:hAnsi="Arial" w:cs="Arial"/>
                <w:color w:val="000000"/>
                <w:sz w:val="20"/>
              </w:rPr>
              <w:t>tonique</w:t>
            </w:r>
            <w:proofErr w:type="spellEnd"/>
            <w:r>
              <w:rPr>
                <w:rFonts w:ascii="Arial" w:hAnsi="Arial" w:cs="Arial"/>
                <w:color w:val="000000"/>
                <w:sz w:val="20"/>
              </w:rPr>
              <w:t xml:space="preserve"> </w:t>
            </w:r>
            <w:proofErr w:type="spellStart"/>
            <w:r>
              <w:rPr>
                <w:rFonts w:ascii="Arial" w:hAnsi="Arial" w:cs="Arial"/>
                <w:color w:val="000000"/>
                <w:sz w:val="20"/>
              </w:rPr>
              <w:t>soulignée</w:t>
            </w:r>
            <w:proofErr w:type="spellEnd"/>
          </w:p>
        </w:tc>
        <w:tc>
          <w:tcPr>
            <w:tcW w:w="1216" w:type="dxa"/>
            <w:tcBorders>
              <w:top w:val="nil"/>
              <w:left w:val="nil"/>
              <w:bottom w:val="single" w:sz="4" w:space="0" w:color="auto"/>
              <w:right w:val="nil"/>
            </w:tcBorders>
          </w:tcPr>
          <w:p w:rsidR="0010513B" w:rsidRDefault="0010513B" w:rsidP="0010513B">
            <w:pPr>
              <w:widowControl/>
              <w:jc w:val="left"/>
              <w:rPr>
                <w:rFonts w:ascii="Arial" w:hAnsi="Arial" w:cs="Arial"/>
                <w:color w:val="000000"/>
                <w:sz w:val="20"/>
              </w:rPr>
            </w:pPr>
            <w:proofErr w:type="spellStart"/>
            <w:r w:rsidRPr="0010513B">
              <w:rPr>
                <w:rFonts w:ascii="Arial" w:hAnsi="Arial" w:cs="Arial"/>
                <w:color w:val="000000"/>
                <w:sz w:val="20"/>
              </w:rPr>
              <w:t>étymon</w:t>
            </w:r>
            <w:proofErr w:type="spellEnd"/>
            <w:r w:rsidRPr="0010513B">
              <w:rPr>
                <w:rFonts w:ascii="Arial" w:hAnsi="Arial" w:cs="Arial"/>
                <w:color w:val="000000"/>
                <w:sz w:val="20"/>
              </w:rPr>
              <w:t xml:space="preserve"> 1 </w:t>
            </w:r>
            <w:proofErr w:type="spellStart"/>
            <w:r w:rsidRPr="0010513B">
              <w:rPr>
                <w:rFonts w:ascii="Arial" w:hAnsi="Arial" w:cs="Arial"/>
                <w:color w:val="000000"/>
                <w:sz w:val="20"/>
              </w:rPr>
              <w:t>astérisque</w:t>
            </w:r>
            <w:proofErr w:type="spellEnd"/>
          </w:p>
        </w:tc>
        <w:tc>
          <w:tcPr>
            <w:tcW w:w="1547" w:type="dxa"/>
            <w:tcBorders>
              <w:top w:val="nil"/>
              <w:left w:val="nil"/>
              <w:bottom w:val="single" w:sz="4" w:space="0" w:color="auto"/>
              <w:right w:val="nil"/>
            </w:tcBorders>
            <w:shd w:val="clear" w:color="auto" w:fill="auto"/>
            <w:noWrap/>
          </w:tcPr>
          <w:p w:rsidR="0010513B" w:rsidRDefault="0010513B" w:rsidP="0010513B">
            <w:pPr>
              <w:widowControl/>
              <w:jc w:val="left"/>
              <w:rPr>
                <w:rFonts w:ascii="Arial" w:hAnsi="Arial" w:cs="Arial"/>
                <w:color w:val="000000"/>
                <w:sz w:val="20"/>
              </w:rPr>
            </w:pPr>
            <w:proofErr w:type="spellStart"/>
            <w:r>
              <w:rPr>
                <w:rFonts w:ascii="Arial" w:hAnsi="Arial" w:cs="Arial"/>
                <w:color w:val="000000"/>
                <w:sz w:val="20"/>
              </w:rPr>
              <w:t>étymon</w:t>
            </w:r>
            <w:proofErr w:type="spellEnd"/>
            <w:r>
              <w:rPr>
                <w:rFonts w:ascii="Arial" w:hAnsi="Arial" w:cs="Arial"/>
                <w:color w:val="000000"/>
                <w:sz w:val="20"/>
              </w:rPr>
              <w:t xml:space="preserve"> 1</w:t>
            </w:r>
          </w:p>
          <w:p w:rsidR="0010513B" w:rsidRPr="00E925EB" w:rsidRDefault="0010513B" w:rsidP="0010513B">
            <w:pPr>
              <w:widowControl/>
              <w:jc w:val="left"/>
              <w:rPr>
                <w:rFonts w:ascii="Arial" w:hAnsi="Arial" w:cs="Arial"/>
                <w:snapToGrid/>
                <w:color w:val="000000"/>
                <w:sz w:val="20"/>
                <w:lang w:val="fr-FR"/>
              </w:rPr>
            </w:pPr>
            <w:proofErr w:type="spellStart"/>
            <w:r>
              <w:rPr>
                <w:rFonts w:ascii="Arial" w:hAnsi="Arial" w:cs="Arial"/>
                <w:color w:val="000000"/>
                <w:sz w:val="20"/>
              </w:rPr>
              <w:t>tonique</w:t>
            </w:r>
            <w:proofErr w:type="spellEnd"/>
            <w:r>
              <w:rPr>
                <w:rFonts w:ascii="Arial" w:hAnsi="Arial" w:cs="Arial"/>
                <w:color w:val="000000"/>
                <w:sz w:val="20"/>
              </w:rPr>
              <w:t xml:space="preserve"> accent </w:t>
            </w:r>
            <w:proofErr w:type="spellStart"/>
            <w:r>
              <w:rPr>
                <w:rFonts w:ascii="Arial" w:hAnsi="Arial" w:cs="Arial"/>
                <w:color w:val="000000"/>
                <w:sz w:val="20"/>
              </w:rPr>
              <w:t>aigu</w:t>
            </w:r>
            <w:proofErr w:type="spellEnd"/>
          </w:p>
        </w:tc>
        <w:tc>
          <w:tcPr>
            <w:tcW w:w="257" w:type="dxa"/>
            <w:tcBorders>
              <w:top w:val="nil"/>
              <w:left w:val="nil"/>
              <w:bottom w:val="single" w:sz="4" w:space="0" w:color="auto"/>
              <w:right w:val="nil"/>
            </w:tcBorders>
            <w:shd w:val="clear" w:color="auto" w:fill="auto"/>
            <w:noWrap/>
            <w:hideMark/>
          </w:tcPr>
          <w:p w:rsidR="0010513B" w:rsidRPr="00E925EB" w:rsidRDefault="0010513B" w:rsidP="0010513B">
            <w:pPr>
              <w:widowControl/>
              <w:jc w:val="left"/>
              <w:rPr>
                <w:rFonts w:ascii="Arial" w:hAnsi="Arial" w:cs="Arial"/>
                <w:snapToGrid/>
                <w:color w:val="000000"/>
                <w:sz w:val="20"/>
                <w:lang w:val="fr-FR"/>
              </w:rPr>
            </w:pPr>
          </w:p>
        </w:tc>
        <w:tc>
          <w:tcPr>
            <w:tcW w:w="1120" w:type="dxa"/>
            <w:tcBorders>
              <w:top w:val="nil"/>
              <w:left w:val="nil"/>
              <w:bottom w:val="single" w:sz="4" w:space="0" w:color="auto"/>
              <w:right w:val="nil"/>
            </w:tcBorders>
            <w:shd w:val="clear" w:color="auto" w:fill="auto"/>
            <w:noWrap/>
            <w:hideMark/>
          </w:tcPr>
          <w:p w:rsidR="0010513B" w:rsidRDefault="0010513B" w:rsidP="0010513B">
            <w:pPr>
              <w:widowControl/>
              <w:jc w:val="left"/>
              <w:rPr>
                <w:rFonts w:ascii="Arial" w:hAnsi="Arial" w:cs="Arial"/>
                <w:color w:val="000000"/>
                <w:sz w:val="20"/>
              </w:rPr>
            </w:pPr>
            <w:proofErr w:type="spellStart"/>
            <w:r>
              <w:rPr>
                <w:rFonts w:ascii="Arial" w:hAnsi="Arial" w:cs="Arial"/>
                <w:color w:val="000000"/>
                <w:sz w:val="20"/>
              </w:rPr>
              <w:t>étymon</w:t>
            </w:r>
            <w:proofErr w:type="spellEnd"/>
            <w:r>
              <w:rPr>
                <w:rFonts w:ascii="Arial" w:hAnsi="Arial" w:cs="Arial"/>
                <w:color w:val="000000"/>
                <w:sz w:val="20"/>
              </w:rPr>
              <w:t xml:space="preserve"> 2</w:t>
            </w:r>
          </w:p>
          <w:p w:rsidR="0010513B" w:rsidRPr="00E925EB" w:rsidRDefault="0010513B" w:rsidP="0010513B">
            <w:pPr>
              <w:widowControl/>
              <w:jc w:val="left"/>
              <w:rPr>
                <w:rFonts w:ascii="Arial" w:hAnsi="Arial" w:cs="Arial"/>
                <w:snapToGrid/>
                <w:color w:val="000000"/>
                <w:sz w:val="20"/>
                <w:lang w:val="fr-FR"/>
              </w:rPr>
            </w:pPr>
            <w:proofErr w:type="spellStart"/>
            <w:r>
              <w:rPr>
                <w:rFonts w:ascii="Arial" w:hAnsi="Arial" w:cs="Arial"/>
                <w:color w:val="000000"/>
                <w:sz w:val="20"/>
              </w:rPr>
              <w:t>tonique</w:t>
            </w:r>
            <w:proofErr w:type="spellEnd"/>
            <w:r>
              <w:rPr>
                <w:rFonts w:ascii="Arial" w:hAnsi="Arial" w:cs="Arial"/>
                <w:color w:val="000000"/>
                <w:sz w:val="20"/>
              </w:rPr>
              <w:t xml:space="preserve"> </w:t>
            </w:r>
            <w:proofErr w:type="spellStart"/>
            <w:r>
              <w:rPr>
                <w:rFonts w:ascii="Arial" w:hAnsi="Arial" w:cs="Arial"/>
                <w:color w:val="000000"/>
                <w:sz w:val="20"/>
              </w:rPr>
              <w:t>soulignée</w:t>
            </w:r>
            <w:proofErr w:type="spellEnd"/>
          </w:p>
        </w:tc>
        <w:tc>
          <w:tcPr>
            <w:tcW w:w="1110" w:type="dxa"/>
            <w:tcBorders>
              <w:top w:val="nil"/>
              <w:left w:val="nil"/>
              <w:bottom w:val="single" w:sz="4" w:space="0" w:color="auto"/>
              <w:right w:val="nil"/>
            </w:tcBorders>
            <w:shd w:val="clear" w:color="auto" w:fill="auto"/>
            <w:noWrap/>
          </w:tcPr>
          <w:p w:rsidR="0010513B" w:rsidRPr="00E925EB" w:rsidRDefault="0010513B" w:rsidP="0010513B">
            <w:pPr>
              <w:widowControl/>
              <w:jc w:val="left"/>
              <w:rPr>
                <w:rFonts w:ascii="Arial" w:hAnsi="Arial" w:cs="Arial"/>
                <w:snapToGrid/>
                <w:color w:val="000000"/>
                <w:sz w:val="20"/>
                <w:lang w:val="fr-FR"/>
              </w:rPr>
            </w:pPr>
            <w:proofErr w:type="spellStart"/>
            <w:r>
              <w:rPr>
                <w:rFonts w:ascii="Arial" w:hAnsi="Arial" w:cs="Arial"/>
                <w:color w:val="000000"/>
                <w:sz w:val="20"/>
              </w:rPr>
              <w:t>étymon</w:t>
            </w:r>
            <w:proofErr w:type="spellEnd"/>
            <w:r>
              <w:rPr>
                <w:rFonts w:ascii="Arial" w:hAnsi="Arial" w:cs="Arial"/>
                <w:color w:val="000000"/>
                <w:sz w:val="20"/>
              </w:rPr>
              <w:t xml:space="preserve"> 2</w:t>
            </w:r>
            <w:r w:rsidRPr="0010513B">
              <w:rPr>
                <w:rFonts w:ascii="Arial" w:hAnsi="Arial" w:cs="Arial"/>
                <w:color w:val="000000"/>
                <w:sz w:val="20"/>
              </w:rPr>
              <w:t xml:space="preserve"> </w:t>
            </w:r>
            <w:proofErr w:type="spellStart"/>
            <w:r w:rsidRPr="0010513B">
              <w:rPr>
                <w:rFonts w:ascii="Arial" w:hAnsi="Arial" w:cs="Arial"/>
                <w:color w:val="000000"/>
                <w:sz w:val="20"/>
              </w:rPr>
              <w:t>astérisque</w:t>
            </w:r>
            <w:proofErr w:type="spellEnd"/>
          </w:p>
        </w:tc>
        <w:tc>
          <w:tcPr>
            <w:tcW w:w="1344" w:type="dxa"/>
            <w:tcBorders>
              <w:top w:val="nil"/>
              <w:left w:val="nil"/>
              <w:bottom w:val="single" w:sz="4" w:space="0" w:color="auto"/>
              <w:right w:val="nil"/>
            </w:tcBorders>
            <w:shd w:val="clear" w:color="auto" w:fill="auto"/>
          </w:tcPr>
          <w:p w:rsidR="0010513B" w:rsidRDefault="0010513B" w:rsidP="0010513B">
            <w:pPr>
              <w:widowControl/>
              <w:jc w:val="left"/>
              <w:rPr>
                <w:rFonts w:ascii="Arial" w:hAnsi="Arial" w:cs="Arial"/>
                <w:color w:val="000000"/>
                <w:sz w:val="20"/>
              </w:rPr>
            </w:pPr>
            <w:proofErr w:type="spellStart"/>
            <w:r>
              <w:rPr>
                <w:rFonts w:ascii="Arial" w:hAnsi="Arial" w:cs="Arial"/>
                <w:color w:val="000000"/>
                <w:sz w:val="20"/>
              </w:rPr>
              <w:t>étymon</w:t>
            </w:r>
            <w:proofErr w:type="spellEnd"/>
            <w:r>
              <w:rPr>
                <w:rFonts w:ascii="Arial" w:hAnsi="Arial" w:cs="Arial"/>
                <w:color w:val="000000"/>
                <w:sz w:val="20"/>
              </w:rPr>
              <w:t xml:space="preserve"> 2</w:t>
            </w:r>
          </w:p>
          <w:p w:rsidR="0010513B" w:rsidRPr="00E925EB" w:rsidRDefault="0010513B" w:rsidP="0010513B">
            <w:pPr>
              <w:widowControl/>
              <w:jc w:val="left"/>
              <w:rPr>
                <w:rFonts w:ascii="Arial" w:hAnsi="Arial" w:cs="Arial"/>
                <w:snapToGrid/>
                <w:color w:val="000000"/>
                <w:sz w:val="20"/>
                <w:lang w:val="fr-FR"/>
              </w:rPr>
            </w:pPr>
            <w:proofErr w:type="spellStart"/>
            <w:r>
              <w:rPr>
                <w:rFonts w:ascii="Arial" w:hAnsi="Arial" w:cs="Arial"/>
                <w:color w:val="000000"/>
                <w:sz w:val="20"/>
              </w:rPr>
              <w:t>tonique</w:t>
            </w:r>
            <w:proofErr w:type="spellEnd"/>
            <w:r>
              <w:rPr>
                <w:rFonts w:ascii="Arial" w:hAnsi="Arial" w:cs="Arial"/>
                <w:color w:val="000000"/>
                <w:sz w:val="20"/>
              </w:rPr>
              <w:t xml:space="preserve"> accent </w:t>
            </w:r>
            <w:proofErr w:type="spellStart"/>
            <w:r>
              <w:rPr>
                <w:rFonts w:ascii="Arial" w:hAnsi="Arial" w:cs="Arial"/>
                <w:color w:val="000000"/>
                <w:sz w:val="20"/>
              </w:rPr>
              <w:t>aigu</w:t>
            </w:r>
            <w:proofErr w:type="spellEnd"/>
          </w:p>
        </w:tc>
      </w:tr>
      <w:tr w:rsidR="0010513B" w:rsidRPr="00135882" w:rsidTr="0010513B">
        <w:trPr>
          <w:trHeight w:val="255"/>
        </w:trPr>
        <w:tc>
          <w:tcPr>
            <w:tcW w:w="1134" w:type="dxa"/>
            <w:tcBorders>
              <w:top w:val="single" w:sz="4" w:space="0" w:color="auto"/>
              <w:left w:val="nil"/>
              <w:right w:val="nil"/>
            </w:tcBorders>
            <w:shd w:val="clear" w:color="auto" w:fill="auto"/>
            <w:noWrap/>
          </w:tcPr>
          <w:p w:rsidR="0010513B" w:rsidRPr="001A3D71" w:rsidRDefault="0010513B" w:rsidP="0010513B">
            <w:pPr>
              <w:widowControl/>
              <w:jc w:val="left"/>
              <w:rPr>
                <w:rFonts w:ascii="Arial" w:hAnsi="Arial" w:cs="Arial"/>
                <w:snapToGrid/>
                <w:color w:val="000000"/>
                <w:sz w:val="20"/>
                <w:lang w:val="fr-FR"/>
              </w:rPr>
            </w:pPr>
            <w:r w:rsidRPr="001A3D71">
              <w:rPr>
                <w:rFonts w:ascii="Arial" w:hAnsi="Arial" w:cs="Arial"/>
                <w:snapToGrid/>
                <w:color w:val="000000"/>
                <w:sz w:val="20"/>
                <w:lang w:val="fr-FR"/>
              </w:rPr>
              <w:t>1s pf</w:t>
            </w:r>
          </w:p>
        </w:tc>
        <w:tc>
          <w:tcPr>
            <w:tcW w:w="1217" w:type="dxa"/>
            <w:tcBorders>
              <w:top w:val="single" w:sz="4" w:space="0" w:color="auto"/>
              <w:left w:val="nil"/>
              <w:right w:val="nil"/>
            </w:tcBorders>
          </w:tcPr>
          <w:p w:rsidR="0010513B" w:rsidRPr="001A3D71" w:rsidRDefault="0010513B" w:rsidP="0010513B">
            <w:pPr>
              <w:widowControl/>
              <w:jc w:val="left"/>
              <w:rPr>
                <w:rFonts w:ascii="Arial" w:hAnsi="Arial" w:cs="Arial"/>
                <w:snapToGrid/>
                <w:color w:val="000000"/>
                <w:sz w:val="20"/>
                <w:lang w:val="fr-FR"/>
              </w:rPr>
            </w:pPr>
            <w:proofErr w:type="spellStart"/>
            <w:r w:rsidRPr="001A3D71">
              <w:rPr>
                <w:rFonts w:ascii="Arial" w:hAnsi="Arial" w:cs="Arial"/>
                <w:snapToGrid/>
                <w:color w:val="000000"/>
                <w:sz w:val="20"/>
                <w:lang w:val="fr-FR"/>
              </w:rPr>
              <w:t>preh</w:t>
            </w:r>
            <w:r w:rsidRPr="001A3D71">
              <w:rPr>
                <w:rFonts w:ascii="Arial" w:hAnsi="Arial" w:cs="Arial"/>
                <w:snapToGrid/>
                <w:color w:val="000000"/>
                <w:sz w:val="20"/>
                <w:u w:val="single"/>
                <w:lang w:val="fr-FR"/>
              </w:rPr>
              <w:t>e</w:t>
            </w:r>
            <w:r w:rsidRPr="001A3D71">
              <w:rPr>
                <w:rFonts w:ascii="Arial" w:hAnsi="Arial" w:cs="Arial"/>
                <w:snapToGrid/>
                <w:color w:val="000000"/>
                <w:sz w:val="20"/>
                <w:lang w:val="fr-FR"/>
              </w:rPr>
              <w:t>ndi</w:t>
            </w:r>
            <w:proofErr w:type="spellEnd"/>
          </w:p>
        </w:tc>
        <w:tc>
          <w:tcPr>
            <w:tcW w:w="1216" w:type="dxa"/>
            <w:tcBorders>
              <w:top w:val="single" w:sz="4" w:space="0" w:color="auto"/>
              <w:left w:val="nil"/>
              <w:right w:val="nil"/>
            </w:tcBorders>
          </w:tcPr>
          <w:p w:rsidR="0010513B" w:rsidRPr="001A3D71" w:rsidRDefault="0010513B" w:rsidP="0010513B">
            <w:pPr>
              <w:widowControl/>
              <w:jc w:val="left"/>
              <w:rPr>
                <w:rFonts w:ascii="Arial" w:hAnsi="Arial" w:cs="Arial"/>
                <w:snapToGrid/>
                <w:color w:val="000000"/>
                <w:sz w:val="20"/>
                <w:lang w:val="fr-FR"/>
              </w:rPr>
            </w:pPr>
          </w:p>
        </w:tc>
        <w:tc>
          <w:tcPr>
            <w:tcW w:w="1547" w:type="dxa"/>
            <w:tcBorders>
              <w:top w:val="single" w:sz="4" w:space="0" w:color="auto"/>
              <w:left w:val="nil"/>
              <w:right w:val="nil"/>
            </w:tcBorders>
            <w:shd w:val="clear" w:color="auto" w:fill="auto"/>
            <w:noWrap/>
            <w:vAlign w:val="center"/>
          </w:tcPr>
          <w:p w:rsidR="0010513B" w:rsidRPr="001A3D71" w:rsidRDefault="0010513B" w:rsidP="0010513B">
            <w:pPr>
              <w:widowControl/>
              <w:jc w:val="left"/>
              <w:rPr>
                <w:rFonts w:ascii="Arial" w:hAnsi="Arial" w:cs="Arial"/>
                <w:snapToGrid/>
                <w:color w:val="000000"/>
                <w:sz w:val="20"/>
                <w:lang w:val="fr-FR"/>
              </w:rPr>
            </w:pPr>
            <w:proofErr w:type="spellStart"/>
            <w:r w:rsidRPr="001A3D71">
              <w:rPr>
                <w:rFonts w:ascii="Arial" w:hAnsi="Arial" w:cs="Arial"/>
                <w:snapToGrid/>
                <w:color w:val="000000"/>
                <w:sz w:val="20"/>
                <w:lang w:val="fr-FR"/>
              </w:rPr>
              <w:t>prehéndi</w:t>
            </w:r>
            <w:proofErr w:type="spellEnd"/>
          </w:p>
        </w:tc>
        <w:tc>
          <w:tcPr>
            <w:tcW w:w="257" w:type="dxa"/>
            <w:tcBorders>
              <w:top w:val="single" w:sz="4" w:space="0" w:color="auto"/>
              <w:left w:val="nil"/>
              <w:right w:val="nil"/>
            </w:tcBorders>
            <w:shd w:val="clear" w:color="auto" w:fill="auto"/>
            <w:noWrap/>
          </w:tcPr>
          <w:p w:rsidR="0010513B" w:rsidRPr="001A3D71" w:rsidRDefault="0010513B" w:rsidP="0010513B">
            <w:pPr>
              <w:widowControl/>
              <w:jc w:val="left"/>
              <w:rPr>
                <w:rFonts w:ascii="Arial" w:hAnsi="Arial" w:cs="Arial"/>
                <w:snapToGrid/>
                <w:color w:val="000000"/>
                <w:sz w:val="20"/>
                <w:lang w:val="fr-FR"/>
              </w:rPr>
            </w:pPr>
            <w:r w:rsidRPr="001A3D71">
              <w:rPr>
                <w:rFonts w:ascii="Arial" w:hAnsi="Arial" w:cs="Arial"/>
                <w:snapToGrid/>
                <w:color w:val="000000"/>
                <w:sz w:val="20"/>
                <w:lang w:val="fr-FR"/>
              </w:rPr>
              <w:t>&gt;</w:t>
            </w:r>
          </w:p>
        </w:tc>
        <w:tc>
          <w:tcPr>
            <w:tcW w:w="1120" w:type="dxa"/>
            <w:tcBorders>
              <w:top w:val="single" w:sz="4" w:space="0" w:color="auto"/>
              <w:left w:val="nil"/>
              <w:right w:val="nil"/>
            </w:tcBorders>
            <w:shd w:val="clear" w:color="auto" w:fill="auto"/>
            <w:noWrap/>
          </w:tcPr>
          <w:p w:rsidR="0010513B" w:rsidRPr="001A3D71" w:rsidRDefault="0010513B" w:rsidP="0010513B">
            <w:pPr>
              <w:widowControl/>
              <w:jc w:val="left"/>
              <w:rPr>
                <w:rFonts w:ascii="Arial" w:hAnsi="Arial" w:cs="Arial"/>
                <w:snapToGrid/>
                <w:color w:val="000000"/>
                <w:sz w:val="20"/>
                <w:lang w:val="fr-FR"/>
              </w:rPr>
            </w:pPr>
            <w:r w:rsidRPr="001A3D71">
              <w:rPr>
                <w:rFonts w:ascii="Arial" w:hAnsi="Arial" w:cs="Arial"/>
                <w:snapToGrid/>
                <w:color w:val="000000"/>
                <w:sz w:val="20"/>
                <w:lang w:val="fr-FR"/>
              </w:rPr>
              <w:t>°</w:t>
            </w:r>
            <w:proofErr w:type="spellStart"/>
            <w:r w:rsidRPr="001A3D71">
              <w:rPr>
                <w:rFonts w:ascii="Arial" w:hAnsi="Arial" w:cs="Arial"/>
                <w:snapToGrid/>
                <w:color w:val="000000"/>
                <w:sz w:val="20"/>
                <w:lang w:val="fr-FR"/>
              </w:rPr>
              <w:t>pr</w:t>
            </w:r>
            <w:r w:rsidRPr="001A3D71">
              <w:rPr>
                <w:rFonts w:ascii="Arial" w:hAnsi="Arial" w:cs="Arial"/>
                <w:snapToGrid/>
                <w:color w:val="000000"/>
                <w:sz w:val="20"/>
                <w:u w:val="single"/>
                <w:lang w:val="fr-FR"/>
              </w:rPr>
              <w:t>ē</w:t>
            </w:r>
            <w:r w:rsidRPr="001A3D71">
              <w:rPr>
                <w:rFonts w:ascii="Arial" w:hAnsi="Arial" w:cs="Arial"/>
                <w:snapToGrid/>
                <w:color w:val="000000"/>
                <w:sz w:val="20"/>
                <w:lang w:val="fr-FR"/>
              </w:rPr>
              <w:t>nsi</w:t>
            </w:r>
            <w:proofErr w:type="spellEnd"/>
          </w:p>
        </w:tc>
        <w:tc>
          <w:tcPr>
            <w:tcW w:w="1110" w:type="dxa"/>
            <w:tcBorders>
              <w:top w:val="single" w:sz="4" w:space="0" w:color="auto"/>
              <w:left w:val="nil"/>
              <w:right w:val="nil"/>
            </w:tcBorders>
            <w:shd w:val="clear" w:color="auto" w:fill="auto"/>
            <w:noWrap/>
          </w:tcPr>
          <w:p w:rsidR="0010513B" w:rsidRPr="001A3D71" w:rsidRDefault="0010513B" w:rsidP="0010513B">
            <w:pPr>
              <w:widowControl/>
              <w:jc w:val="left"/>
              <w:rPr>
                <w:rFonts w:ascii="Arial" w:hAnsi="Arial" w:cs="Arial"/>
                <w:snapToGrid/>
                <w:color w:val="000000"/>
                <w:sz w:val="20"/>
                <w:lang w:val="fr-FR"/>
              </w:rPr>
            </w:pPr>
          </w:p>
        </w:tc>
        <w:tc>
          <w:tcPr>
            <w:tcW w:w="1344" w:type="dxa"/>
            <w:tcBorders>
              <w:top w:val="single" w:sz="4" w:space="0" w:color="auto"/>
              <w:left w:val="nil"/>
              <w:right w:val="nil"/>
            </w:tcBorders>
            <w:shd w:val="clear" w:color="auto" w:fill="auto"/>
            <w:vAlign w:val="center"/>
          </w:tcPr>
          <w:p w:rsidR="0010513B" w:rsidRPr="001A3D71" w:rsidRDefault="0010513B" w:rsidP="0010513B">
            <w:pPr>
              <w:widowControl/>
              <w:jc w:val="left"/>
              <w:rPr>
                <w:rFonts w:ascii="Arial" w:hAnsi="Arial" w:cs="Arial"/>
                <w:snapToGrid/>
                <w:color w:val="000000"/>
                <w:sz w:val="20"/>
                <w:lang w:val="fr-FR"/>
              </w:rPr>
            </w:pPr>
            <w:r w:rsidRPr="001A3D71">
              <w:rPr>
                <w:rFonts w:ascii="Arial" w:hAnsi="Arial" w:cs="Arial"/>
                <w:snapToGrid/>
                <w:color w:val="000000"/>
                <w:sz w:val="20"/>
                <w:lang w:val="fr-FR"/>
              </w:rPr>
              <w:t>°</w:t>
            </w:r>
            <w:proofErr w:type="spellStart"/>
            <w:r w:rsidRPr="001A3D71">
              <w:rPr>
                <w:rFonts w:ascii="Arial" w:hAnsi="Arial" w:cs="Arial"/>
                <w:snapToGrid/>
                <w:color w:val="000000"/>
                <w:sz w:val="20"/>
                <w:lang w:val="fr-FR"/>
              </w:rPr>
              <w:t>prḗnsi</w:t>
            </w:r>
            <w:proofErr w:type="spellEnd"/>
          </w:p>
        </w:tc>
      </w:tr>
      <w:tr w:rsidR="0010513B" w:rsidRPr="00135882" w:rsidTr="0010513B">
        <w:trPr>
          <w:trHeight w:val="255"/>
        </w:trPr>
        <w:tc>
          <w:tcPr>
            <w:tcW w:w="1134" w:type="dxa"/>
            <w:tcBorders>
              <w:left w:val="nil"/>
              <w:right w:val="nil"/>
            </w:tcBorders>
            <w:shd w:val="clear" w:color="auto" w:fill="auto"/>
            <w:noWrap/>
          </w:tcPr>
          <w:p w:rsidR="0010513B" w:rsidRPr="001A3D71" w:rsidRDefault="0010513B" w:rsidP="0010513B">
            <w:pPr>
              <w:widowControl/>
              <w:jc w:val="left"/>
              <w:rPr>
                <w:rFonts w:ascii="Arial" w:hAnsi="Arial" w:cs="Arial"/>
                <w:snapToGrid/>
                <w:color w:val="000000"/>
                <w:sz w:val="20"/>
                <w:lang w:val="fr-FR"/>
              </w:rPr>
            </w:pPr>
          </w:p>
        </w:tc>
        <w:tc>
          <w:tcPr>
            <w:tcW w:w="1217" w:type="dxa"/>
            <w:tcBorders>
              <w:top w:val="nil"/>
              <w:left w:val="nil"/>
              <w:bottom w:val="nil"/>
              <w:right w:val="nil"/>
            </w:tcBorders>
            <w:shd w:val="clear" w:color="auto" w:fill="auto"/>
          </w:tcPr>
          <w:p w:rsidR="0010513B" w:rsidRDefault="0010513B" w:rsidP="0010513B">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vēr</w:t>
            </w:r>
            <w:r>
              <w:rPr>
                <w:rFonts w:ascii="Arial" w:hAnsi="Arial" w:cs="Arial"/>
                <w:color w:val="000000"/>
                <w:sz w:val="20"/>
                <w:u w:val="single"/>
              </w:rPr>
              <w:t>ā</w:t>
            </w:r>
            <w:r>
              <w:rPr>
                <w:rFonts w:ascii="Arial" w:hAnsi="Arial" w:cs="Arial"/>
                <w:color w:val="000000"/>
                <w:sz w:val="20"/>
              </w:rPr>
              <w:t>cu</w:t>
            </w:r>
            <w:proofErr w:type="spellEnd"/>
          </w:p>
        </w:tc>
        <w:tc>
          <w:tcPr>
            <w:tcW w:w="1216" w:type="dxa"/>
            <w:tcBorders>
              <w:top w:val="nil"/>
              <w:left w:val="nil"/>
              <w:bottom w:val="nil"/>
              <w:right w:val="nil"/>
            </w:tcBorders>
            <w:shd w:val="clear" w:color="auto" w:fill="auto"/>
          </w:tcPr>
          <w:p w:rsidR="0010513B" w:rsidRDefault="0010513B" w:rsidP="0010513B">
            <w:pPr>
              <w:rPr>
                <w:rFonts w:ascii="Arial" w:hAnsi="Arial" w:cs="Arial"/>
                <w:color w:val="000000"/>
                <w:sz w:val="20"/>
              </w:rPr>
            </w:pPr>
            <w:r>
              <w:rPr>
                <w:rFonts w:ascii="Arial" w:hAnsi="Arial" w:cs="Arial"/>
                <w:color w:val="000000"/>
                <w:sz w:val="20"/>
              </w:rPr>
              <w:t>°</w:t>
            </w:r>
          </w:p>
        </w:tc>
        <w:tc>
          <w:tcPr>
            <w:tcW w:w="1547" w:type="dxa"/>
            <w:tcBorders>
              <w:top w:val="nil"/>
              <w:left w:val="nil"/>
              <w:bottom w:val="nil"/>
              <w:right w:val="nil"/>
            </w:tcBorders>
            <w:shd w:val="clear" w:color="auto" w:fill="auto"/>
            <w:noWrap/>
          </w:tcPr>
          <w:p w:rsidR="0010513B" w:rsidRDefault="0010513B" w:rsidP="0010513B">
            <w:pPr>
              <w:rPr>
                <w:rFonts w:ascii="Arial" w:hAnsi="Arial" w:cs="Arial"/>
                <w:color w:val="000000"/>
                <w:sz w:val="20"/>
              </w:rPr>
            </w:pPr>
            <w:proofErr w:type="spellStart"/>
            <w:r>
              <w:rPr>
                <w:rFonts w:ascii="Arial" w:hAnsi="Arial" w:cs="Arial"/>
                <w:color w:val="000000"/>
                <w:sz w:val="20"/>
              </w:rPr>
              <w:t>vērā́cu</w:t>
            </w:r>
            <w:proofErr w:type="spellEnd"/>
          </w:p>
        </w:tc>
        <w:tc>
          <w:tcPr>
            <w:tcW w:w="257" w:type="dxa"/>
            <w:tcBorders>
              <w:left w:val="nil"/>
              <w:right w:val="nil"/>
            </w:tcBorders>
            <w:shd w:val="clear" w:color="auto" w:fill="auto"/>
            <w:noWrap/>
          </w:tcPr>
          <w:p w:rsidR="0010513B" w:rsidRPr="001A3D71" w:rsidRDefault="0010513B" w:rsidP="0010513B">
            <w:pPr>
              <w:widowControl/>
              <w:jc w:val="left"/>
              <w:rPr>
                <w:rFonts w:ascii="Arial" w:hAnsi="Arial" w:cs="Arial"/>
                <w:snapToGrid/>
                <w:color w:val="000000"/>
                <w:sz w:val="20"/>
                <w:lang w:val="fr-FR"/>
              </w:rPr>
            </w:pPr>
          </w:p>
        </w:tc>
        <w:tc>
          <w:tcPr>
            <w:tcW w:w="1120" w:type="dxa"/>
            <w:tcBorders>
              <w:left w:val="nil"/>
              <w:right w:val="nil"/>
            </w:tcBorders>
            <w:shd w:val="clear" w:color="auto" w:fill="auto"/>
            <w:noWrap/>
          </w:tcPr>
          <w:p w:rsidR="0010513B" w:rsidRPr="00135882" w:rsidRDefault="0010513B" w:rsidP="0010513B">
            <w:pPr>
              <w:widowControl/>
              <w:jc w:val="left"/>
              <w:rPr>
                <w:rFonts w:ascii="Arial" w:hAnsi="Arial" w:cs="Arial"/>
                <w:snapToGrid/>
                <w:color w:val="000000"/>
                <w:sz w:val="20"/>
                <w:lang w:val="fr-FR"/>
              </w:rPr>
            </w:pPr>
          </w:p>
        </w:tc>
        <w:tc>
          <w:tcPr>
            <w:tcW w:w="1110" w:type="dxa"/>
            <w:tcBorders>
              <w:left w:val="nil"/>
              <w:right w:val="nil"/>
            </w:tcBorders>
            <w:shd w:val="clear" w:color="auto" w:fill="auto"/>
            <w:noWrap/>
          </w:tcPr>
          <w:p w:rsidR="0010513B" w:rsidRPr="001A3D71" w:rsidRDefault="0010513B" w:rsidP="0010513B">
            <w:pPr>
              <w:widowControl/>
              <w:jc w:val="left"/>
              <w:rPr>
                <w:rFonts w:ascii="Arial" w:hAnsi="Arial" w:cs="Arial"/>
                <w:snapToGrid/>
                <w:color w:val="000000"/>
                <w:sz w:val="20"/>
                <w:lang w:val="fr-FR"/>
              </w:rPr>
            </w:pPr>
          </w:p>
        </w:tc>
        <w:tc>
          <w:tcPr>
            <w:tcW w:w="1344" w:type="dxa"/>
            <w:tcBorders>
              <w:left w:val="nil"/>
              <w:right w:val="nil"/>
            </w:tcBorders>
            <w:shd w:val="clear" w:color="auto" w:fill="auto"/>
            <w:vAlign w:val="center"/>
          </w:tcPr>
          <w:p w:rsidR="0010513B" w:rsidRPr="001A3D71" w:rsidRDefault="0010513B" w:rsidP="0010513B">
            <w:pPr>
              <w:widowControl/>
              <w:jc w:val="left"/>
              <w:rPr>
                <w:rFonts w:ascii="Arial" w:hAnsi="Arial" w:cs="Arial"/>
                <w:snapToGrid/>
                <w:color w:val="000000"/>
                <w:sz w:val="20"/>
                <w:lang w:val="fr-FR"/>
              </w:rPr>
            </w:pPr>
          </w:p>
        </w:tc>
      </w:tr>
      <w:tr w:rsidR="0010513B" w:rsidRPr="00135882" w:rsidTr="0010513B">
        <w:trPr>
          <w:trHeight w:val="255"/>
        </w:trPr>
        <w:tc>
          <w:tcPr>
            <w:tcW w:w="1134" w:type="dxa"/>
            <w:tcBorders>
              <w:left w:val="nil"/>
              <w:right w:val="nil"/>
            </w:tcBorders>
            <w:shd w:val="clear" w:color="auto" w:fill="auto"/>
            <w:noWrap/>
          </w:tcPr>
          <w:p w:rsidR="0010513B" w:rsidRPr="001A3D71" w:rsidRDefault="0010513B" w:rsidP="0010513B">
            <w:pPr>
              <w:widowControl/>
              <w:jc w:val="left"/>
              <w:rPr>
                <w:rFonts w:ascii="Arial" w:hAnsi="Arial" w:cs="Arial"/>
                <w:snapToGrid/>
                <w:color w:val="000000"/>
                <w:sz w:val="20"/>
                <w:lang w:val="fr-FR"/>
              </w:rPr>
            </w:pPr>
          </w:p>
        </w:tc>
        <w:tc>
          <w:tcPr>
            <w:tcW w:w="1217" w:type="dxa"/>
            <w:tcBorders>
              <w:top w:val="nil"/>
              <w:left w:val="nil"/>
              <w:bottom w:val="nil"/>
              <w:right w:val="nil"/>
            </w:tcBorders>
            <w:shd w:val="clear" w:color="auto" w:fill="auto"/>
          </w:tcPr>
          <w:p w:rsidR="0010513B" w:rsidRDefault="0010513B" w:rsidP="0010513B">
            <w:pPr>
              <w:widowControl/>
              <w:jc w:val="left"/>
              <w:rPr>
                <w:rFonts w:ascii="Arial" w:hAnsi="Arial" w:cs="Arial"/>
                <w:snapToGrid/>
                <w:color w:val="000000"/>
                <w:sz w:val="20"/>
                <w:lang w:val="fr-FR"/>
              </w:rPr>
            </w:pPr>
            <w:proofErr w:type="spellStart"/>
            <w:r>
              <w:rPr>
                <w:rFonts w:ascii="Arial" w:hAnsi="Arial" w:cs="Arial"/>
                <w:color w:val="000000"/>
                <w:sz w:val="20"/>
              </w:rPr>
              <w:t>v</w:t>
            </w:r>
            <w:r>
              <w:rPr>
                <w:rFonts w:ascii="Arial" w:hAnsi="Arial" w:cs="Arial"/>
                <w:color w:val="000000"/>
                <w:sz w:val="20"/>
                <w:u w:val="single"/>
              </w:rPr>
              <w:t>e</w:t>
            </w:r>
            <w:r>
              <w:rPr>
                <w:rFonts w:ascii="Arial" w:hAnsi="Arial" w:cs="Arial"/>
                <w:color w:val="000000"/>
                <w:sz w:val="20"/>
              </w:rPr>
              <w:t>tulu</w:t>
            </w:r>
            <w:proofErr w:type="spellEnd"/>
          </w:p>
        </w:tc>
        <w:tc>
          <w:tcPr>
            <w:tcW w:w="1216" w:type="dxa"/>
            <w:tcBorders>
              <w:top w:val="nil"/>
              <w:left w:val="nil"/>
              <w:bottom w:val="nil"/>
              <w:right w:val="nil"/>
            </w:tcBorders>
            <w:shd w:val="clear" w:color="auto" w:fill="auto"/>
          </w:tcPr>
          <w:p w:rsidR="0010513B" w:rsidRDefault="0010513B" w:rsidP="0010513B">
            <w:pPr>
              <w:rPr>
                <w:rFonts w:ascii="Arial" w:hAnsi="Arial" w:cs="Arial"/>
                <w:color w:val="000000"/>
                <w:sz w:val="20"/>
              </w:rPr>
            </w:pPr>
          </w:p>
        </w:tc>
        <w:tc>
          <w:tcPr>
            <w:tcW w:w="1547" w:type="dxa"/>
            <w:tcBorders>
              <w:top w:val="nil"/>
              <w:left w:val="nil"/>
              <w:bottom w:val="nil"/>
              <w:right w:val="nil"/>
            </w:tcBorders>
            <w:shd w:val="clear" w:color="auto" w:fill="auto"/>
            <w:noWrap/>
          </w:tcPr>
          <w:p w:rsidR="0010513B" w:rsidRDefault="0010513B" w:rsidP="0010513B">
            <w:pPr>
              <w:rPr>
                <w:rFonts w:ascii="Arial" w:hAnsi="Arial" w:cs="Arial"/>
                <w:color w:val="000000"/>
                <w:sz w:val="20"/>
              </w:rPr>
            </w:pPr>
            <w:proofErr w:type="spellStart"/>
            <w:r>
              <w:rPr>
                <w:rFonts w:ascii="Arial" w:hAnsi="Arial" w:cs="Arial"/>
                <w:color w:val="000000"/>
                <w:sz w:val="20"/>
              </w:rPr>
              <w:t>vétulu</w:t>
            </w:r>
            <w:proofErr w:type="spellEnd"/>
          </w:p>
        </w:tc>
        <w:tc>
          <w:tcPr>
            <w:tcW w:w="257" w:type="dxa"/>
            <w:tcBorders>
              <w:left w:val="nil"/>
              <w:right w:val="nil"/>
            </w:tcBorders>
            <w:shd w:val="clear" w:color="auto" w:fill="auto"/>
            <w:noWrap/>
          </w:tcPr>
          <w:p w:rsidR="0010513B" w:rsidRPr="001A3D71" w:rsidRDefault="0010513B" w:rsidP="0010513B">
            <w:pPr>
              <w:widowControl/>
              <w:jc w:val="left"/>
              <w:rPr>
                <w:rFonts w:ascii="Arial" w:hAnsi="Arial" w:cs="Arial"/>
                <w:snapToGrid/>
                <w:color w:val="000000"/>
                <w:sz w:val="20"/>
                <w:lang w:val="fr-FR"/>
              </w:rPr>
            </w:pPr>
          </w:p>
        </w:tc>
        <w:tc>
          <w:tcPr>
            <w:tcW w:w="1120" w:type="dxa"/>
            <w:tcBorders>
              <w:top w:val="nil"/>
              <w:left w:val="nil"/>
              <w:bottom w:val="nil"/>
              <w:right w:val="nil"/>
            </w:tcBorders>
            <w:shd w:val="clear" w:color="auto" w:fill="auto"/>
            <w:noWrap/>
          </w:tcPr>
          <w:p w:rsidR="0010513B" w:rsidRDefault="0010513B" w:rsidP="0010513B">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v</w:t>
            </w:r>
            <w:r>
              <w:rPr>
                <w:rFonts w:ascii="Arial" w:hAnsi="Arial" w:cs="Arial"/>
                <w:color w:val="000000"/>
                <w:sz w:val="20"/>
                <w:u w:val="single"/>
              </w:rPr>
              <w:t>e</w:t>
            </w:r>
            <w:r>
              <w:rPr>
                <w:rFonts w:ascii="Arial" w:hAnsi="Arial" w:cs="Arial"/>
                <w:color w:val="000000"/>
                <w:sz w:val="20"/>
              </w:rPr>
              <w:t>clu</w:t>
            </w:r>
            <w:proofErr w:type="spellEnd"/>
          </w:p>
        </w:tc>
        <w:tc>
          <w:tcPr>
            <w:tcW w:w="1110" w:type="dxa"/>
            <w:tcBorders>
              <w:top w:val="nil"/>
              <w:left w:val="nil"/>
              <w:bottom w:val="nil"/>
              <w:right w:val="nil"/>
            </w:tcBorders>
            <w:shd w:val="clear" w:color="auto" w:fill="auto"/>
            <w:noWrap/>
          </w:tcPr>
          <w:p w:rsidR="0010513B" w:rsidRDefault="0010513B" w:rsidP="0010513B">
            <w:pPr>
              <w:rPr>
                <w:rFonts w:ascii="Arial" w:hAnsi="Arial" w:cs="Arial"/>
                <w:color w:val="000000"/>
                <w:sz w:val="20"/>
              </w:rPr>
            </w:pPr>
            <w:r>
              <w:rPr>
                <w:rFonts w:ascii="Arial" w:hAnsi="Arial" w:cs="Arial"/>
                <w:color w:val="000000"/>
                <w:sz w:val="20"/>
              </w:rPr>
              <w:t>°</w:t>
            </w:r>
          </w:p>
        </w:tc>
        <w:tc>
          <w:tcPr>
            <w:tcW w:w="1344" w:type="dxa"/>
            <w:tcBorders>
              <w:top w:val="nil"/>
              <w:left w:val="nil"/>
              <w:bottom w:val="nil"/>
              <w:right w:val="nil"/>
            </w:tcBorders>
            <w:shd w:val="clear" w:color="auto" w:fill="auto"/>
          </w:tcPr>
          <w:p w:rsidR="0010513B" w:rsidRDefault="0010513B" w:rsidP="0010513B">
            <w:pPr>
              <w:rPr>
                <w:rFonts w:ascii="Arial" w:hAnsi="Arial" w:cs="Arial"/>
                <w:color w:val="000000"/>
                <w:sz w:val="20"/>
              </w:rPr>
            </w:pPr>
            <w:proofErr w:type="spellStart"/>
            <w:r>
              <w:rPr>
                <w:rFonts w:ascii="Arial" w:hAnsi="Arial" w:cs="Arial"/>
                <w:color w:val="000000"/>
                <w:sz w:val="20"/>
              </w:rPr>
              <w:t>véclu</w:t>
            </w:r>
            <w:proofErr w:type="spellEnd"/>
          </w:p>
        </w:tc>
      </w:tr>
    </w:tbl>
    <w:p w:rsidR="001A3D71" w:rsidRDefault="001A3D71" w:rsidP="00135882">
      <w:pPr>
        <w:ind w:firstLine="567"/>
        <w:rPr>
          <w:lang w:val="fr-FR"/>
        </w:rPr>
      </w:pPr>
      <w:r>
        <w:rPr>
          <w:lang w:val="fr-FR"/>
        </w:rPr>
        <w:tab/>
      </w:r>
    </w:p>
    <w:p w:rsidR="00A37E79" w:rsidRDefault="00A37E79">
      <w:pPr>
        <w:rPr>
          <w:lang w:val="fr-FR"/>
        </w:rPr>
      </w:pPr>
    </w:p>
    <w:p w:rsidR="0065719A" w:rsidRPr="0065719A" w:rsidRDefault="009853E4" w:rsidP="0065719A">
      <w:pPr>
        <w:rPr>
          <w:b/>
          <w:lang w:val="fr-FR"/>
        </w:rPr>
      </w:pPr>
      <w:r>
        <w:rPr>
          <w:b/>
          <w:lang w:val="fr-FR"/>
        </w:rPr>
        <w:t xml:space="preserve">3. Fonctionnement </w:t>
      </w:r>
      <w:r w:rsidR="0065719A" w:rsidRPr="0065719A">
        <w:rPr>
          <w:b/>
          <w:lang w:val="fr-FR"/>
        </w:rPr>
        <w:t>d</w:t>
      </w:r>
      <w:r w:rsidR="0065719A">
        <w:rPr>
          <w:b/>
          <w:lang w:val="fr-FR"/>
        </w:rPr>
        <w:t xml:space="preserve">es </w:t>
      </w:r>
      <w:r w:rsidR="00503785">
        <w:rPr>
          <w:b/>
          <w:lang w:val="fr-FR"/>
        </w:rPr>
        <w:t>fichiers organisant l'accès par période</w:t>
      </w:r>
    </w:p>
    <w:p w:rsidR="00A37E79" w:rsidRDefault="00A37E79">
      <w:pPr>
        <w:rPr>
          <w:lang w:val="fr-FR"/>
        </w:rPr>
      </w:pPr>
    </w:p>
    <w:p w:rsidR="0065719A" w:rsidRDefault="003312BB">
      <w:pPr>
        <w:rPr>
          <w:lang w:val="fr-FR"/>
        </w:rPr>
      </w:pPr>
      <w:r>
        <w:rPr>
          <w:lang w:val="fr-FR"/>
        </w:rPr>
        <w:t>La différence entre le fichier mère et les fichiers qui organisent l'accès par les quatre périodes 1) étymon, 2), AF, 3) MF, 4) FC est l'inscription des différentes formes d'un mot : dans des colonnes différentes pour le fichier mère, dans des lignes différentes pour les autres fichiers.</w:t>
      </w:r>
    </w:p>
    <w:p w:rsidR="003312BB" w:rsidRDefault="00E35952" w:rsidP="003312BB">
      <w:pPr>
        <w:ind w:firstLine="567"/>
        <w:rPr>
          <w:lang w:val="fr-FR"/>
        </w:rPr>
      </w:pPr>
      <w:r>
        <w:rPr>
          <w:lang w:val="fr-FR"/>
        </w:rPr>
        <w:t>A titre d'exemple, p</w:t>
      </w:r>
      <w:r w:rsidR="003312BB">
        <w:rPr>
          <w:lang w:val="fr-FR"/>
        </w:rPr>
        <w:t xml:space="preserve">renons le cas </w:t>
      </w:r>
      <w:r>
        <w:rPr>
          <w:lang w:val="fr-FR"/>
        </w:rPr>
        <w:t xml:space="preserve">d'un mot AF qui dans l'index connaît des </w:t>
      </w:r>
      <w:r w:rsidR="003312BB">
        <w:rPr>
          <w:lang w:val="fr-FR"/>
        </w:rPr>
        <w:t xml:space="preserve">formes multiples. Voici </w:t>
      </w:r>
      <w:r w:rsidR="00DE0DE2">
        <w:rPr>
          <w:lang w:val="fr-FR"/>
        </w:rPr>
        <w:t xml:space="preserve">le cas </w:t>
      </w:r>
      <w:r w:rsidR="003312BB">
        <w:rPr>
          <w:lang w:val="fr-FR"/>
        </w:rPr>
        <w:t xml:space="preserve">concernant </w:t>
      </w:r>
      <w:r w:rsidR="00DE0DE2">
        <w:rPr>
          <w:lang w:val="fr-FR"/>
        </w:rPr>
        <w:t xml:space="preserve">les </w:t>
      </w:r>
      <w:r w:rsidR="003312BB">
        <w:rPr>
          <w:lang w:val="fr-FR"/>
        </w:rPr>
        <w:t>trois mots</w:t>
      </w:r>
      <w:r w:rsidR="00DE0DE2">
        <w:rPr>
          <w:lang w:val="fr-FR"/>
        </w:rPr>
        <w:t xml:space="preserve"> examinés en section 2,</w:t>
      </w:r>
      <w:r w:rsidR="003312BB">
        <w:rPr>
          <w:lang w:val="fr-FR"/>
        </w:rPr>
        <w:t xml:space="preserve"> </w:t>
      </w:r>
      <w:r w:rsidR="00330E46">
        <w:rPr>
          <w:lang w:val="fr-FR"/>
        </w:rPr>
        <w:t>tel qu'il</w:t>
      </w:r>
      <w:r w:rsidR="00DE0DE2">
        <w:rPr>
          <w:lang w:val="fr-FR"/>
        </w:rPr>
        <w:t>s</w:t>
      </w:r>
      <w:r w:rsidR="00330E46">
        <w:rPr>
          <w:lang w:val="fr-FR"/>
        </w:rPr>
        <w:t xml:space="preserve"> </w:t>
      </w:r>
      <w:r w:rsidR="00DE0DE2">
        <w:rPr>
          <w:lang w:val="fr-FR"/>
        </w:rPr>
        <w:t xml:space="preserve">sont </w:t>
      </w:r>
      <w:r w:rsidR="00330E46">
        <w:rPr>
          <w:lang w:val="fr-FR"/>
        </w:rPr>
        <w:t>affiché</w:t>
      </w:r>
      <w:r w:rsidR="00DE0DE2">
        <w:rPr>
          <w:lang w:val="fr-FR"/>
        </w:rPr>
        <w:t>s</w:t>
      </w:r>
      <w:r w:rsidR="00330E46">
        <w:rPr>
          <w:lang w:val="fr-FR"/>
        </w:rPr>
        <w:t xml:space="preserve"> dans le fichier mère : les colonnes AF1, AF2, AF3 etc. contiennent </w:t>
      </w:r>
      <w:r w:rsidR="00DE0DE2">
        <w:rPr>
          <w:lang w:val="fr-FR"/>
        </w:rPr>
        <w:t>l</w:t>
      </w:r>
      <w:r w:rsidR="00330E46">
        <w:rPr>
          <w:lang w:val="fr-FR"/>
        </w:rPr>
        <w:t>es différentes formes du même mot, selon le principe "une ligne, une étymologie".</w:t>
      </w:r>
    </w:p>
    <w:p w:rsidR="003312BB" w:rsidRDefault="003312BB" w:rsidP="003312BB">
      <w:pPr>
        <w:ind w:firstLine="567"/>
        <w:rPr>
          <w:lang w:val="fr-FR"/>
        </w:rPr>
      </w:pPr>
    </w:p>
    <w:tbl>
      <w:tblPr>
        <w:tblW w:w="8665" w:type="dxa"/>
        <w:tblInd w:w="70" w:type="dxa"/>
        <w:tblCellMar>
          <w:left w:w="70" w:type="dxa"/>
          <w:right w:w="70" w:type="dxa"/>
        </w:tblCellMar>
        <w:tblLook w:val="04A0" w:firstRow="1" w:lastRow="0" w:firstColumn="1" w:lastColumn="0" w:noHBand="0" w:noVBand="1"/>
      </w:tblPr>
      <w:tblGrid>
        <w:gridCol w:w="980"/>
        <w:gridCol w:w="1134"/>
        <w:gridCol w:w="1008"/>
        <w:gridCol w:w="868"/>
        <w:gridCol w:w="798"/>
        <w:gridCol w:w="741"/>
        <w:gridCol w:w="1218"/>
        <w:gridCol w:w="770"/>
        <w:gridCol w:w="1148"/>
      </w:tblGrid>
      <w:tr w:rsidR="003312BB" w:rsidRPr="00E925EB" w:rsidTr="00330E46">
        <w:trPr>
          <w:trHeight w:val="255"/>
        </w:trPr>
        <w:tc>
          <w:tcPr>
            <w:tcW w:w="980" w:type="dxa"/>
            <w:tcBorders>
              <w:top w:val="nil"/>
              <w:left w:val="nil"/>
              <w:bottom w:val="single" w:sz="4" w:space="0" w:color="auto"/>
              <w:right w:val="nil"/>
            </w:tcBorders>
          </w:tcPr>
          <w:p w:rsidR="003312BB" w:rsidRPr="00E925EB" w:rsidRDefault="003312BB" w:rsidP="00330E46">
            <w:pPr>
              <w:widowControl/>
              <w:jc w:val="left"/>
              <w:rPr>
                <w:rFonts w:ascii="Arial" w:hAnsi="Arial" w:cs="Arial"/>
                <w:snapToGrid/>
                <w:color w:val="000000"/>
                <w:sz w:val="20"/>
                <w:lang w:val="fr-FR"/>
              </w:rPr>
            </w:pPr>
            <w:r>
              <w:rPr>
                <w:rFonts w:ascii="Arial" w:hAnsi="Arial" w:cs="Arial"/>
                <w:snapToGrid/>
                <w:color w:val="000000"/>
                <w:sz w:val="20"/>
                <w:lang w:val="fr-FR"/>
              </w:rPr>
              <w:t>grec</w:t>
            </w:r>
          </w:p>
        </w:tc>
        <w:tc>
          <w:tcPr>
            <w:tcW w:w="1134" w:type="dxa"/>
            <w:tcBorders>
              <w:top w:val="nil"/>
              <w:left w:val="nil"/>
              <w:bottom w:val="single" w:sz="4" w:space="0" w:color="auto"/>
              <w:right w:val="nil"/>
            </w:tcBorders>
            <w:shd w:val="clear" w:color="auto" w:fill="auto"/>
            <w:noWrap/>
          </w:tcPr>
          <w:p w:rsidR="003312BB" w:rsidRPr="00E925EB" w:rsidRDefault="003312BB" w:rsidP="00330E46">
            <w:pPr>
              <w:widowControl/>
              <w:jc w:val="left"/>
              <w:rPr>
                <w:rFonts w:ascii="Arial" w:hAnsi="Arial" w:cs="Arial"/>
                <w:snapToGrid/>
                <w:color w:val="000000"/>
                <w:sz w:val="20"/>
                <w:lang w:val="fr-FR"/>
              </w:rPr>
            </w:pPr>
            <w:r w:rsidRPr="00E925EB">
              <w:rPr>
                <w:rFonts w:ascii="Arial" w:hAnsi="Arial" w:cs="Arial"/>
                <w:snapToGrid/>
                <w:color w:val="000000"/>
                <w:sz w:val="20"/>
                <w:lang w:val="fr-FR"/>
              </w:rPr>
              <w:t>étymon 1</w:t>
            </w:r>
          </w:p>
        </w:tc>
        <w:tc>
          <w:tcPr>
            <w:tcW w:w="1008" w:type="dxa"/>
            <w:tcBorders>
              <w:top w:val="nil"/>
              <w:left w:val="nil"/>
              <w:bottom w:val="single" w:sz="4" w:space="0" w:color="auto"/>
              <w:right w:val="nil"/>
            </w:tcBorders>
          </w:tcPr>
          <w:p w:rsidR="003312BB" w:rsidRDefault="003312BB" w:rsidP="00330E46">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w:t>
            </w:r>
            <w:r>
              <w:rPr>
                <w:rFonts w:ascii="Arial" w:hAnsi="Arial" w:cs="Arial"/>
                <w:snapToGrid/>
                <w:color w:val="000000"/>
                <w:sz w:val="20"/>
                <w:lang w:val="fr-FR"/>
              </w:rPr>
              <w:t>2</w:t>
            </w:r>
          </w:p>
        </w:tc>
        <w:tc>
          <w:tcPr>
            <w:tcW w:w="868" w:type="dxa"/>
            <w:tcBorders>
              <w:top w:val="nil"/>
              <w:left w:val="nil"/>
              <w:bottom w:val="single" w:sz="4" w:space="0" w:color="auto"/>
              <w:right w:val="nil"/>
            </w:tcBorders>
          </w:tcPr>
          <w:p w:rsidR="003312BB" w:rsidRPr="00E925EB" w:rsidRDefault="003312BB" w:rsidP="00330E46">
            <w:pPr>
              <w:widowControl/>
              <w:jc w:val="left"/>
              <w:rPr>
                <w:rFonts w:ascii="Arial" w:hAnsi="Arial" w:cs="Arial"/>
                <w:snapToGrid/>
                <w:color w:val="000000"/>
                <w:sz w:val="20"/>
                <w:lang w:val="fr-FR"/>
              </w:rPr>
            </w:pPr>
            <w:r>
              <w:rPr>
                <w:rFonts w:ascii="Arial" w:hAnsi="Arial" w:cs="Arial"/>
                <w:snapToGrid/>
                <w:color w:val="000000"/>
                <w:sz w:val="20"/>
                <w:lang w:val="fr-FR"/>
              </w:rPr>
              <w:t>AF1</w:t>
            </w:r>
          </w:p>
        </w:tc>
        <w:tc>
          <w:tcPr>
            <w:tcW w:w="798" w:type="dxa"/>
            <w:tcBorders>
              <w:top w:val="nil"/>
              <w:left w:val="nil"/>
              <w:bottom w:val="single" w:sz="4" w:space="0" w:color="auto"/>
              <w:right w:val="nil"/>
            </w:tcBorders>
            <w:shd w:val="clear" w:color="auto" w:fill="auto"/>
            <w:noWrap/>
            <w:hideMark/>
          </w:tcPr>
          <w:p w:rsidR="003312BB" w:rsidRPr="00E925EB" w:rsidRDefault="003312BB" w:rsidP="00330E46">
            <w:pPr>
              <w:widowControl/>
              <w:jc w:val="left"/>
              <w:rPr>
                <w:rFonts w:ascii="Arial" w:hAnsi="Arial" w:cs="Arial"/>
                <w:snapToGrid/>
                <w:color w:val="000000"/>
                <w:sz w:val="20"/>
                <w:lang w:val="fr-FR"/>
              </w:rPr>
            </w:pPr>
            <w:r>
              <w:rPr>
                <w:rFonts w:ascii="Arial" w:hAnsi="Arial" w:cs="Arial"/>
                <w:snapToGrid/>
                <w:color w:val="000000"/>
                <w:sz w:val="20"/>
                <w:lang w:val="fr-FR"/>
              </w:rPr>
              <w:t>AF2</w:t>
            </w:r>
          </w:p>
        </w:tc>
        <w:tc>
          <w:tcPr>
            <w:tcW w:w="741" w:type="dxa"/>
            <w:tcBorders>
              <w:top w:val="nil"/>
              <w:left w:val="nil"/>
              <w:bottom w:val="single" w:sz="4" w:space="0" w:color="auto"/>
              <w:right w:val="nil"/>
            </w:tcBorders>
            <w:shd w:val="clear" w:color="auto" w:fill="auto"/>
            <w:noWrap/>
            <w:hideMark/>
          </w:tcPr>
          <w:p w:rsidR="003312BB" w:rsidRPr="00E925EB" w:rsidRDefault="003312BB" w:rsidP="00330E46">
            <w:pPr>
              <w:widowControl/>
              <w:jc w:val="left"/>
              <w:rPr>
                <w:rFonts w:ascii="Arial" w:hAnsi="Arial" w:cs="Arial"/>
                <w:snapToGrid/>
                <w:color w:val="000000"/>
                <w:sz w:val="20"/>
                <w:lang w:val="fr-FR"/>
              </w:rPr>
            </w:pPr>
            <w:r>
              <w:rPr>
                <w:rFonts w:ascii="Arial" w:hAnsi="Arial" w:cs="Arial"/>
                <w:snapToGrid/>
                <w:color w:val="000000"/>
                <w:sz w:val="20"/>
                <w:lang w:val="fr-FR"/>
              </w:rPr>
              <w:t>AF3</w:t>
            </w:r>
          </w:p>
        </w:tc>
        <w:tc>
          <w:tcPr>
            <w:tcW w:w="1218" w:type="dxa"/>
            <w:tcBorders>
              <w:top w:val="nil"/>
              <w:left w:val="nil"/>
              <w:bottom w:val="single" w:sz="4" w:space="0" w:color="auto"/>
              <w:right w:val="nil"/>
            </w:tcBorders>
            <w:shd w:val="clear" w:color="auto" w:fill="auto"/>
          </w:tcPr>
          <w:p w:rsidR="003312BB" w:rsidRPr="00E925EB" w:rsidRDefault="003312BB" w:rsidP="00330E4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germ</w:t>
            </w:r>
            <w:proofErr w:type="spellEnd"/>
            <w:r>
              <w:rPr>
                <w:rFonts w:ascii="Arial" w:hAnsi="Arial" w:cs="Arial"/>
                <w:snapToGrid/>
                <w:color w:val="000000"/>
                <w:sz w:val="20"/>
                <w:lang w:val="fr-FR"/>
              </w:rPr>
              <w:t xml:space="preserve">. </w:t>
            </w:r>
            <w:proofErr w:type="spellStart"/>
            <w:r>
              <w:rPr>
                <w:rFonts w:ascii="Arial" w:hAnsi="Arial" w:cs="Arial"/>
                <w:snapToGrid/>
                <w:color w:val="000000"/>
                <w:sz w:val="20"/>
                <w:lang w:val="fr-FR"/>
              </w:rPr>
              <w:t>mod</w:t>
            </w:r>
            <w:proofErr w:type="spellEnd"/>
            <w:r>
              <w:rPr>
                <w:rFonts w:ascii="Arial" w:hAnsi="Arial" w:cs="Arial"/>
                <w:snapToGrid/>
                <w:color w:val="000000"/>
                <w:sz w:val="20"/>
                <w:lang w:val="fr-FR"/>
              </w:rPr>
              <w:t>.</w:t>
            </w:r>
          </w:p>
        </w:tc>
        <w:tc>
          <w:tcPr>
            <w:tcW w:w="770" w:type="dxa"/>
            <w:tcBorders>
              <w:top w:val="nil"/>
              <w:left w:val="nil"/>
              <w:bottom w:val="single" w:sz="4" w:space="0" w:color="auto"/>
              <w:right w:val="nil"/>
            </w:tcBorders>
            <w:shd w:val="clear" w:color="auto" w:fill="auto"/>
            <w:noWrap/>
            <w:hideMark/>
          </w:tcPr>
          <w:p w:rsidR="003312BB" w:rsidRPr="00E925EB" w:rsidRDefault="003312BB" w:rsidP="00330E46">
            <w:pPr>
              <w:widowControl/>
              <w:jc w:val="left"/>
              <w:rPr>
                <w:rFonts w:ascii="Arial" w:hAnsi="Arial" w:cs="Arial"/>
                <w:snapToGrid/>
                <w:color w:val="000000"/>
                <w:sz w:val="20"/>
                <w:lang w:val="fr-FR"/>
              </w:rPr>
            </w:pPr>
            <w:r>
              <w:rPr>
                <w:rFonts w:ascii="Arial" w:hAnsi="Arial" w:cs="Arial"/>
                <w:snapToGrid/>
                <w:color w:val="000000"/>
                <w:sz w:val="20"/>
                <w:lang w:val="fr-FR"/>
              </w:rPr>
              <w:t>FC</w:t>
            </w:r>
          </w:p>
        </w:tc>
        <w:tc>
          <w:tcPr>
            <w:tcW w:w="1148" w:type="dxa"/>
            <w:tcBorders>
              <w:top w:val="nil"/>
              <w:left w:val="nil"/>
              <w:bottom w:val="single" w:sz="4" w:space="0" w:color="auto"/>
              <w:right w:val="nil"/>
            </w:tcBorders>
            <w:shd w:val="clear" w:color="auto" w:fill="auto"/>
            <w:noWrap/>
            <w:hideMark/>
          </w:tcPr>
          <w:p w:rsidR="003312BB" w:rsidRPr="00E925EB" w:rsidRDefault="003312BB" w:rsidP="00330E4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lang</w:t>
            </w:r>
            <w:proofErr w:type="spellEnd"/>
            <w:r>
              <w:rPr>
                <w:rFonts w:ascii="Arial" w:hAnsi="Arial" w:cs="Arial"/>
                <w:snapToGrid/>
                <w:color w:val="000000"/>
                <w:sz w:val="20"/>
                <w:lang w:val="fr-FR"/>
              </w:rPr>
              <w:t>. rom.</w:t>
            </w:r>
          </w:p>
        </w:tc>
      </w:tr>
      <w:tr w:rsidR="003312BB" w:rsidRPr="00135882" w:rsidTr="00330E46">
        <w:trPr>
          <w:trHeight w:val="255"/>
        </w:trPr>
        <w:tc>
          <w:tcPr>
            <w:tcW w:w="980" w:type="dxa"/>
            <w:tcBorders>
              <w:left w:val="nil"/>
              <w:right w:val="nil"/>
            </w:tcBorders>
          </w:tcPr>
          <w:p w:rsidR="003312BB" w:rsidRPr="00E9705D" w:rsidRDefault="003312BB" w:rsidP="00330E46">
            <w:pPr>
              <w:widowControl/>
              <w:jc w:val="left"/>
              <w:rPr>
                <w:rFonts w:ascii="Arial" w:hAnsi="Arial" w:cs="Arial"/>
                <w:snapToGrid/>
                <w:color w:val="000000"/>
                <w:sz w:val="20"/>
                <w:lang w:val="fr-FR"/>
              </w:rPr>
            </w:pPr>
            <w:proofErr w:type="spellStart"/>
            <w:r>
              <w:rPr>
                <w:rFonts w:ascii="Arial" w:hAnsi="Arial" w:cs="Arial"/>
                <w:color w:val="000000"/>
                <w:sz w:val="20"/>
              </w:rPr>
              <w:t>κόλ</w:t>
            </w:r>
            <w:proofErr w:type="spellEnd"/>
            <w:r>
              <w:rPr>
                <w:rFonts w:ascii="Arial" w:hAnsi="Arial" w:cs="Arial"/>
                <w:color w:val="000000"/>
                <w:sz w:val="20"/>
              </w:rPr>
              <w:t>αφος</w:t>
            </w:r>
          </w:p>
        </w:tc>
        <w:tc>
          <w:tcPr>
            <w:tcW w:w="1134" w:type="dxa"/>
            <w:tcBorders>
              <w:left w:val="nil"/>
              <w:right w:val="nil"/>
            </w:tcBorders>
            <w:shd w:val="clear" w:color="auto" w:fill="auto"/>
            <w:noWrap/>
          </w:tcPr>
          <w:p w:rsidR="003312BB" w:rsidRPr="00E9705D" w:rsidRDefault="003312BB" w:rsidP="00330E46">
            <w:pPr>
              <w:widowControl/>
              <w:jc w:val="left"/>
              <w:rPr>
                <w:rFonts w:ascii="Arial" w:hAnsi="Arial" w:cs="Arial"/>
                <w:snapToGrid/>
                <w:color w:val="000000"/>
                <w:sz w:val="20"/>
                <w:lang w:val="fr-FR"/>
              </w:rPr>
            </w:pPr>
            <w:proofErr w:type="spellStart"/>
            <w:r>
              <w:rPr>
                <w:rFonts w:ascii="Arial" w:hAnsi="Arial" w:cs="Arial"/>
                <w:color w:val="000000"/>
                <w:sz w:val="20"/>
              </w:rPr>
              <w:t>c</w:t>
            </w:r>
            <w:r>
              <w:rPr>
                <w:rFonts w:ascii="Arial" w:hAnsi="Arial" w:cs="Arial"/>
                <w:color w:val="000000"/>
                <w:sz w:val="20"/>
                <w:u w:val="single"/>
              </w:rPr>
              <w:t>o</w:t>
            </w:r>
            <w:r>
              <w:rPr>
                <w:rFonts w:ascii="Arial" w:hAnsi="Arial" w:cs="Arial"/>
                <w:color w:val="000000"/>
                <w:sz w:val="20"/>
              </w:rPr>
              <w:t>laphum</w:t>
            </w:r>
            <w:proofErr w:type="spellEnd"/>
          </w:p>
        </w:tc>
        <w:tc>
          <w:tcPr>
            <w:tcW w:w="1008" w:type="dxa"/>
            <w:tcBorders>
              <w:left w:val="nil"/>
              <w:right w:val="nil"/>
            </w:tcBorders>
          </w:tcPr>
          <w:p w:rsidR="003312BB" w:rsidRPr="00E9705D" w:rsidRDefault="003312BB" w:rsidP="00330E46">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c</w:t>
            </w:r>
            <w:r>
              <w:rPr>
                <w:rFonts w:ascii="Arial" w:hAnsi="Arial" w:cs="Arial"/>
                <w:color w:val="000000"/>
                <w:sz w:val="20"/>
                <w:u w:val="single"/>
              </w:rPr>
              <w:t>o</w:t>
            </w:r>
            <w:r>
              <w:rPr>
                <w:rFonts w:ascii="Arial" w:hAnsi="Arial" w:cs="Arial"/>
                <w:color w:val="000000"/>
                <w:sz w:val="20"/>
              </w:rPr>
              <w:t>lopu</w:t>
            </w:r>
            <w:proofErr w:type="spellEnd"/>
          </w:p>
        </w:tc>
        <w:tc>
          <w:tcPr>
            <w:tcW w:w="868" w:type="dxa"/>
            <w:tcBorders>
              <w:left w:val="nil"/>
              <w:right w:val="nil"/>
            </w:tcBorders>
          </w:tcPr>
          <w:p w:rsidR="003312BB" w:rsidRPr="00E9705D" w:rsidRDefault="003312BB" w:rsidP="00330E46">
            <w:pPr>
              <w:widowControl/>
              <w:jc w:val="left"/>
              <w:rPr>
                <w:rFonts w:ascii="Arial" w:hAnsi="Arial" w:cs="Arial"/>
                <w:snapToGrid/>
                <w:color w:val="000000"/>
                <w:sz w:val="20"/>
                <w:lang w:val="fr-FR"/>
              </w:rPr>
            </w:pPr>
            <w:proofErr w:type="spellStart"/>
            <w:r>
              <w:rPr>
                <w:rFonts w:ascii="Arial" w:hAnsi="Arial" w:cs="Arial"/>
                <w:color w:val="000000"/>
                <w:sz w:val="20"/>
              </w:rPr>
              <w:t>colp</w:t>
            </w:r>
            <w:proofErr w:type="spellEnd"/>
          </w:p>
        </w:tc>
        <w:tc>
          <w:tcPr>
            <w:tcW w:w="798" w:type="dxa"/>
            <w:tcBorders>
              <w:left w:val="nil"/>
              <w:right w:val="nil"/>
            </w:tcBorders>
            <w:shd w:val="clear" w:color="auto" w:fill="auto"/>
            <w:noWrap/>
          </w:tcPr>
          <w:p w:rsidR="003312BB" w:rsidRPr="00E9705D" w:rsidRDefault="003312BB" w:rsidP="00330E46">
            <w:pPr>
              <w:widowControl/>
              <w:jc w:val="left"/>
              <w:rPr>
                <w:rFonts w:ascii="Arial" w:hAnsi="Arial" w:cs="Arial"/>
                <w:snapToGrid/>
                <w:color w:val="000000"/>
                <w:sz w:val="20"/>
                <w:lang w:val="fr-FR"/>
              </w:rPr>
            </w:pPr>
            <w:r>
              <w:rPr>
                <w:rFonts w:ascii="Arial" w:hAnsi="Arial" w:cs="Arial"/>
                <w:color w:val="000000"/>
                <w:sz w:val="20"/>
              </w:rPr>
              <w:t>coup</w:t>
            </w:r>
          </w:p>
        </w:tc>
        <w:tc>
          <w:tcPr>
            <w:tcW w:w="741" w:type="dxa"/>
            <w:tcBorders>
              <w:left w:val="nil"/>
              <w:right w:val="nil"/>
            </w:tcBorders>
            <w:shd w:val="clear" w:color="auto" w:fill="auto"/>
            <w:noWrap/>
          </w:tcPr>
          <w:p w:rsidR="003312BB" w:rsidRPr="00E9705D" w:rsidRDefault="003312BB" w:rsidP="00330E46">
            <w:pPr>
              <w:widowControl/>
              <w:jc w:val="left"/>
              <w:rPr>
                <w:rFonts w:ascii="Arial" w:hAnsi="Arial" w:cs="Arial"/>
                <w:color w:val="000000"/>
                <w:sz w:val="20"/>
                <w:lang w:val="fr-FR"/>
              </w:rPr>
            </w:pPr>
          </w:p>
        </w:tc>
        <w:tc>
          <w:tcPr>
            <w:tcW w:w="1218" w:type="dxa"/>
            <w:tcBorders>
              <w:left w:val="nil"/>
              <w:right w:val="nil"/>
            </w:tcBorders>
            <w:shd w:val="clear" w:color="auto" w:fill="auto"/>
          </w:tcPr>
          <w:p w:rsidR="003312BB" w:rsidRPr="00E925EB" w:rsidRDefault="003312BB" w:rsidP="00330E46">
            <w:pPr>
              <w:widowControl/>
              <w:jc w:val="left"/>
              <w:rPr>
                <w:rFonts w:ascii="Arial" w:hAnsi="Arial" w:cs="Arial"/>
                <w:snapToGrid/>
                <w:color w:val="000000"/>
                <w:sz w:val="20"/>
                <w:lang w:val="fr-FR"/>
              </w:rPr>
            </w:pPr>
          </w:p>
        </w:tc>
        <w:tc>
          <w:tcPr>
            <w:tcW w:w="770" w:type="dxa"/>
            <w:tcBorders>
              <w:left w:val="nil"/>
              <w:right w:val="nil"/>
            </w:tcBorders>
            <w:shd w:val="clear" w:color="auto" w:fill="auto"/>
            <w:noWrap/>
          </w:tcPr>
          <w:p w:rsidR="003312BB" w:rsidRPr="00E9705D" w:rsidRDefault="003312BB" w:rsidP="00330E46">
            <w:pPr>
              <w:widowControl/>
              <w:jc w:val="left"/>
              <w:rPr>
                <w:rFonts w:ascii="Arial" w:hAnsi="Arial" w:cs="Arial"/>
                <w:color w:val="000000"/>
                <w:sz w:val="20"/>
                <w:lang w:val="fr-FR"/>
              </w:rPr>
            </w:pPr>
            <w:r>
              <w:rPr>
                <w:rFonts w:ascii="Arial" w:hAnsi="Arial" w:cs="Arial"/>
                <w:color w:val="000000"/>
                <w:sz w:val="20"/>
              </w:rPr>
              <w:t>coup</w:t>
            </w:r>
          </w:p>
        </w:tc>
        <w:tc>
          <w:tcPr>
            <w:tcW w:w="1148" w:type="dxa"/>
            <w:tcBorders>
              <w:left w:val="nil"/>
              <w:right w:val="nil"/>
            </w:tcBorders>
            <w:shd w:val="clear" w:color="auto" w:fill="auto"/>
            <w:noWrap/>
          </w:tcPr>
          <w:p w:rsidR="003312BB" w:rsidRDefault="003312BB" w:rsidP="00330E46">
            <w:pPr>
              <w:widowControl/>
              <w:jc w:val="left"/>
              <w:rPr>
                <w:rFonts w:ascii="Arial" w:hAnsi="Arial" w:cs="Arial"/>
                <w:color w:val="000000"/>
                <w:sz w:val="20"/>
                <w:lang w:val="fr-FR"/>
              </w:rPr>
            </w:pPr>
          </w:p>
        </w:tc>
      </w:tr>
      <w:tr w:rsidR="003312BB" w:rsidRPr="00135882" w:rsidTr="00330E46">
        <w:trPr>
          <w:trHeight w:val="255"/>
        </w:trPr>
        <w:tc>
          <w:tcPr>
            <w:tcW w:w="980" w:type="dxa"/>
            <w:tcBorders>
              <w:left w:val="nil"/>
              <w:right w:val="nil"/>
            </w:tcBorders>
          </w:tcPr>
          <w:p w:rsidR="003312BB" w:rsidRPr="00135882" w:rsidRDefault="003312BB" w:rsidP="00330E46">
            <w:pPr>
              <w:widowControl/>
              <w:jc w:val="left"/>
              <w:rPr>
                <w:rFonts w:ascii="Arial" w:hAnsi="Arial" w:cs="Arial"/>
                <w:snapToGrid/>
                <w:color w:val="000000"/>
                <w:sz w:val="20"/>
                <w:u w:val="single"/>
                <w:lang w:val="fr-FR"/>
              </w:rPr>
            </w:pPr>
          </w:p>
        </w:tc>
        <w:tc>
          <w:tcPr>
            <w:tcW w:w="1134" w:type="dxa"/>
            <w:tcBorders>
              <w:left w:val="nil"/>
              <w:right w:val="nil"/>
            </w:tcBorders>
            <w:shd w:val="clear" w:color="auto" w:fill="auto"/>
            <w:noWrap/>
          </w:tcPr>
          <w:p w:rsidR="003312BB" w:rsidRPr="00135882" w:rsidRDefault="003312BB" w:rsidP="00330E46">
            <w:pPr>
              <w:widowControl/>
              <w:jc w:val="left"/>
              <w:rPr>
                <w:rFonts w:ascii="Arial" w:hAnsi="Arial" w:cs="Arial"/>
                <w:snapToGrid/>
                <w:color w:val="000000"/>
                <w:sz w:val="20"/>
                <w:lang w:val="fr-FR"/>
              </w:rPr>
            </w:pPr>
            <w:proofErr w:type="spellStart"/>
            <w:r>
              <w:rPr>
                <w:rFonts w:ascii="Arial" w:hAnsi="Arial" w:cs="Arial"/>
                <w:color w:val="000000"/>
                <w:sz w:val="20"/>
              </w:rPr>
              <w:t>m</w:t>
            </w:r>
            <w:r>
              <w:rPr>
                <w:rFonts w:ascii="Arial" w:hAnsi="Arial" w:cs="Arial"/>
                <w:color w:val="000000"/>
                <w:sz w:val="20"/>
                <w:u w:val="single"/>
              </w:rPr>
              <w:t>a</w:t>
            </w:r>
            <w:r>
              <w:rPr>
                <w:rFonts w:ascii="Arial" w:hAnsi="Arial" w:cs="Arial"/>
                <w:color w:val="000000"/>
                <w:sz w:val="20"/>
              </w:rPr>
              <w:t>sculu</w:t>
            </w:r>
            <w:proofErr w:type="spellEnd"/>
          </w:p>
        </w:tc>
        <w:tc>
          <w:tcPr>
            <w:tcW w:w="1008" w:type="dxa"/>
            <w:tcBorders>
              <w:left w:val="nil"/>
              <w:right w:val="nil"/>
            </w:tcBorders>
          </w:tcPr>
          <w:p w:rsidR="003312BB" w:rsidRPr="00135882" w:rsidRDefault="003312BB" w:rsidP="00330E46">
            <w:pPr>
              <w:widowControl/>
              <w:jc w:val="left"/>
              <w:rPr>
                <w:rFonts w:ascii="Arial" w:hAnsi="Arial" w:cs="Arial"/>
                <w:snapToGrid/>
                <w:color w:val="000000"/>
                <w:sz w:val="20"/>
                <w:lang w:val="fr-FR"/>
              </w:rPr>
            </w:pPr>
            <w:proofErr w:type="spellStart"/>
            <w:r>
              <w:rPr>
                <w:rFonts w:ascii="Arial" w:hAnsi="Arial" w:cs="Arial"/>
                <w:color w:val="000000"/>
                <w:sz w:val="20"/>
              </w:rPr>
              <w:t>m</w:t>
            </w:r>
            <w:r>
              <w:rPr>
                <w:rFonts w:ascii="Arial" w:hAnsi="Arial" w:cs="Arial"/>
                <w:color w:val="000000"/>
                <w:sz w:val="20"/>
                <w:u w:val="single"/>
              </w:rPr>
              <w:t>a</w:t>
            </w:r>
            <w:r>
              <w:rPr>
                <w:rFonts w:ascii="Arial" w:hAnsi="Arial" w:cs="Arial"/>
                <w:color w:val="000000"/>
                <w:sz w:val="20"/>
              </w:rPr>
              <w:t>scel</w:t>
            </w:r>
            <w:proofErr w:type="spellEnd"/>
          </w:p>
        </w:tc>
        <w:tc>
          <w:tcPr>
            <w:tcW w:w="868" w:type="dxa"/>
            <w:tcBorders>
              <w:left w:val="nil"/>
              <w:right w:val="nil"/>
            </w:tcBorders>
          </w:tcPr>
          <w:p w:rsidR="003312BB" w:rsidRPr="00135882" w:rsidRDefault="003312BB" w:rsidP="00330E46">
            <w:pPr>
              <w:widowControl/>
              <w:jc w:val="left"/>
              <w:rPr>
                <w:rFonts w:ascii="Arial" w:hAnsi="Arial" w:cs="Arial"/>
                <w:snapToGrid/>
                <w:color w:val="000000"/>
                <w:sz w:val="20"/>
                <w:lang w:val="fr-FR"/>
              </w:rPr>
            </w:pPr>
            <w:proofErr w:type="spellStart"/>
            <w:r>
              <w:rPr>
                <w:rFonts w:ascii="Arial" w:hAnsi="Arial" w:cs="Arial"/>
                <w:color w:val="000000"/>
                <w:sz w:val="20"/>
              </w:rPr>
              <w:t>mascle</w:t>
            </w:r>
            <w:proofErr w:type="spellEnd"/>
          </w:p>
        </w:tc>
        <w:tc>
          <w:tcPr>
            <w:tcW w:w="798" w:type="dxa"/>
            <w:tcBorders>
              <w:left w:val="nil"/>
              <w:right w:val="nil"/>
            </w:tcBorders>
            <w:shd w:val="clear" w:color="auto" w:fill="auto"/>
            <w:noWrap/>
          </w:tcPr>
          <w:p w:rsidR="003312BB" w:rsidRPr="00135882" w:rsidRDefault="003312BB" w:rsidP="00330E46">
            <w:pPr>
              <w:widowControl/>
              <w:jc w:val="left"/>
              <w:rPr>
                <w:rFonts w:ascii="Arial" w:hAnsi="Arial" w:cs="Arial"/>
                <w:snapToGrid/>
                <w:color w:val="000000"/>
                <w:sz w:val="20"/>
                <w:lang w:val="fr-FR"/>
              </w:rPr>
            </w:pPr>
            <w:proofErr w:type="spellStart"/>
            <w:r>
              <w:rPr>
                <w:rFonts w:ascii="Arial" w:hAnsi="Arial" w:cs="Arial"/>
                <w:color w:val="000000"/>
                <w:sz w:val="20"/>
              </w:rPr>
              <w:t>masle</w:t>
            </w:r>
            <w:proofErr w:type="spellEnd"/>
          </w:p>
        </w:tc>
        <w:tc>
          <w:tcPr>
            <w:tcW w:w="741" w:type="dxa"/>
            <w:tcBorders>
              <w:left w:val="nil"/>
              <w:right w:val="nil"/>
            </w:tcBorders>
            <w:shd w:val="clear" w:color="auto" w:fill="auto"/>
            <w:noWrap/>
          </w:tcPr>
          <w:p w:rsidR="003312BB" w:rsidRPr="00E925EB" w:rsidRDefault="003312BB" w:rsidP="00330E46">
            <w:pPr>
              <w:widowControl/>
              <w:jc w:val="left"/>
              <w:rPr>
                <w:rFonts w:ascii="Arial" w:hAnsi="Arial" w:cs="Arial"/>
                <w:snapToGrid/>
                <w:color w:val="000000"/>
                <w:sz w:val="20"/>
                <w:lang w:val="fr-FR"/>
              </w:rPr>
            </w:pPr>
          </w:p>
        </w:tc>
        <w:tc>
          <w:tcPr>
            <w:tcW w:w="1218" w:type="dxa"/>
            <w:tcBorders>
              <w:left w:val="nil"/>
              <w:right w:val="nil"/>
            </w:tcBorders>
            <w:shd w:val="clear" w:color="auto" w:fill="auto"/>
          </w:tcPr>
          <w:p w:rsidR="003312BB" w:rsidRPr="00E925EB" w:rsidRDefault="003312BB" w:rsidP="00330E4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angl</w:t>
            </w:r>
            <w:proofErr w:type="spellEnd"/>
            <w:r>
              <w:rPr>
                <w:rFonts w:ascii="Arial" w:hAnsi="Arial" w:cs="Arial"/>
                <w:snapToGrid/>
                <w:color w:val="000000"/>
                <w:sz w:val="20"/>
                <w:lang w:val="fr-FR"/>
              </w:rPr>
              <w:t xml:space="preserve"> </w:t>
            </w:r>
            <w:r>
              <w:rPr>
                <w:rFonts w:ascii="Arial" w:hAnsi="Arial" w:cs="Arial"/>
                <w:color w:val="000000"/>
                <w:sz w:val="20"/>
              </w:rPr>
              <w:t>male</w:t>
            </w:r>
          </w:p>
        </w:tc>
        <w:tc>
          <w:tcPr>
            <w:tcW w:w="770" w:type="dxa"/>
            <w:tcBorders>
              <w:left w:val="nil"/>
              <w:right w:val="nil"/>
            </w:tcBorders>
            <w:shd w:val="clear" w:color="auto" w:fill="auto"/>
            <w:noWrap/>
          </w:tcPr>
          <w:p w:rsidR="003312BB" w:rsidRPr="00135882" w:rsidRDefault="003312BB" w:rsidP="00330E46">
            <w:pPr>
              <w:widowControl/>
              <w:jc w:val="left"/>
              <w:rPr>
                <w:rFonts w:ascii="Arial" w:hAnsi="Arial" w:cs="Arial"/>
                <w:snapToGrid/>
                <w:color w:val="000000"/>
                <w:sz w:val="20"/>
                <w:lang w:val="fr-FR"/>
              </w:rPr>
            </w:pPr>
            <w:proofErr w:type="spellStart"/>
            <w:r>
              <w:rPr>
                <w:rFonts w:ascii="Arial" w:hAnsi="Arial" w:cs="Arial"/>
                <w:color w:val="000000"/>
                <w:sz w:val="20"/>
              </w:rPr>
              <w:t>mâle</w:t>
            </w:r>
            <w:proofErr w:type="spellEnd"/>
          </w:p>
        </w:tc>
        <w:tc>
          <w:tcPr>
            <w:tcW w:w="1148" w:type="dxa"/>
            <w:tcBorders>
              <w:left w:val="nil"/>
              <w:right w:val="nil"/>
            </w:tcBorders>
            <w:shd w:val="clear" w:color="auto" w:fill="auto"/>
            <w:noWrap/>
          </w:tcPr>
          <w:p w:rsidR="003312BB" w:rsidRPr="00135882" w:rsidRDefault="003312BB" w:rsidP="00330E46">
            <w:pPr>
              <w:widowControl/>
              <w:jc w:val="left"/>
              <w:rPr>
                <w:rFonts w:ascii="Arial" w:hAnsi="Arial" w:cs="Arial"/>
                <w:snapToGrid/>
                <w:color w:val="000000"/>
                <w:sz w:val="20"/>
                <w:lang w:val="fr-FR"/>
              </w:rPr>
            </w:pPr>
          </w:p>
        </w:tc>
      </w:tr>
      <w:tr w:rsidR="003312BB" w:rsidRPr="00135882" w:rsidTr="00330E46">
        <w:trPr>
          <w:trHeight w:val="255"/>
        </w:trPr>
        <w:tc>
          <w:tcPr>
            <w:tcW w:w="980" w:type="dxa"/>
            <w:tcBorders>
              <w:left w:val="nil"/>
              <w:right w:val="nil"/>
            </w:tcBorders>
          </w:tcPr>
          <w:p w:rsidR="003312BB" w:rsidRPr="00E9705D" w:rsidRDefault="003312BB" w:rsidP="00330E46">
            <w:pPr>
              <w:widowControl/>
              <w:jc w:val="left"/>
              <w:rPr>
                <w:rFonts w:ascii="Arial" w:hAnsi="Arial" w:cs="Arial"/>
                <w:color w:val="000000"/>
                <w:sz w:val="20"/>
                <w:u w:val="single"/>
                <w:lang w:val="fr-FR"/>
              </w:rPr>
            </w:pPr>
          </w:p>
        </w:tc>
        <w:tc>
          <w:tcPr>
            <w:tcW w:w="1134" w:type="dxa"/>
            <w:tcBorders>
              <w:left w:val="nil"/>
              <w:right w:val="nil"/>
            </w:tcBorders>
            <w:shd w:val="clear" w:color="auto" w:fill="auto"/>
            <w:noWrap/>
          </w:tcPr>
          <w:p w:rsidR="003312BB" w:rsidRPr="00135882" w:rsidRDefault="003312BB" w:rsidP="00330E46">
            <w:pPr>
              <w:widowControl/>
              <w:jc w:val="left"/>
              <w:rPr>
                <w:rFonts w:ascii="Arial" w:hAnsi="Arial" w:cs="Arial"/>
                <w:snapToGrid/>
                <w:color w:val="000000"/>
                <w:sz w:val="20"/>
                <w:u w:val="single"/>
                <w:lang w:val="fr-FR"/>
              </w:rPr>
            </w:pPr>
            <w:proofErr w:type="spellStart"/>
            <w:r w:rsidRPr="00E9705D">
              <w:rPr>
                <w:rFonts w:ascii="Arial" w:hAnsi="Arial" w:cs="Arial"/>
                <w:color w:val="000000"/>
                <w:sz w:val="20"/>
                <w:u w:val="single"/>
                <w:lang w:val="fr-FR"/>
              </w:rPr>
              <w:t>o</w:t>
            </w:r>
            <w:r w:rsidRPr="00E9705D">
              <w:rPr>
                <w:rFonts w:ascii="Arial" w:hAnsi="Arial" w:cs="Arial"/>
                <w:color w:val="000000"/>
                <w:sz w:val="20"/>
                <w:lang w:val="fr-FR"/>
              </w:rPr>
              <w:t>culu</w:t>
            </w:r>
            <w:proofErr w:type="spellEnd"/>
          </w:p>
        </w:tc>
        <w:tc>
          <w:tcPr>
            <w:tcW w:w="1008" w:type="dxa"/>
            <w:tcBorders>
              <w:left w:val="nil"/>
              <w:right w:val="nil"/>
            </w:tcBorders>
          </w:tcPr>
          <w:p w:rsidR="003312BB" w:rsidRPr="00E9705D" w:rsidRDefault="003312BB" w:rsidP="00330E46">
            <w:pPr>
              <w:widowControl/>
              <w:jc w:val="left"/>
              <w:rPr>
                <w:rFonts w:ascii="Arial" w:hAnsi="Arial" w:cs="Arial"/>
                <w:color w:val="000000"/>
                <w:sz w:val="20"/>
                <w:lang w:val="fr-FR"/>
              </w:rPr>
            </w:pPr>
          </w:p>
        </w:tc>
        <w:tc>
          <w:tcPr>
            <w:tcW w:w="868" w:type="dxa"/>
            <w:tcBorders>
              <w:left w:val="nil"/>
              <w:right w:val="nil"/>
            </w:tcBorders>
          </w:tcPr>
          <w:p w:rsidR="003312BB" w:rsidRPr="00135882" w:rsidRDefault="003312BB" w:rsidP="00330E46">
            <w:pPr>
              <w:widowControl/>
              <w:jc w:val="left"/>
              <w:rPr>
                <w:rFonts w:ascii="Arial" w:hAnsi="Arial" w:cs="Arial"/>
                <w:snapToGrid/>
                <w:color w:val="000000"/>
                <w:sz w:val="20"/>
                <w:lang w:val="fr-FR"/>
              </w:rPr>
            </w:pPr>
            <w:proofErr w:type="spellStart"/>
            <w:r w:rsidRPr="00E9705D">
              <w:rPr>
                <w:rFonts w:ascii="Arial" w:hAnsi="Arial" w:cs="Arial"/>
                <w:color w:val="000000"/>
                <w:sz w:val="20"/>
                <w:lang w:val="fr-FR"/>
              </w:rPr>
              <w:t>ueil</w:t>
            </w:r>
            <w:proofErr w:type="spellEnd"/>
          </w:p>
        </w:tc>
        <w:tc>
          <w:tcPr>
            <w:tcW w:w="798" w:type="dxa"/>
            <w:tcBorders>
              <w:left w:val="nil"/>
              <w:right w:val="nil"/>
            </w:tcBorders>
            <w:shd w:val="clear" w:color="auto" w:fill="auto"/>
            <w:noWrap/>
          </w:tcPr>
          <w:p w:rsidR="003312BB" w:rsidRPr="00135882" w:rsidRDefault="003312BB" w:rsidP="00330E46">
            <w:pPr>
              <w:widowControl/>
              <w:jc w:val="left"/>
              <w:rPr>
                <w:rFonts w:ascii="Arial" w:hAnsi="Arial" w:cs="Arial"/>
                <w:snapToGrid/>
                <w:color w:val="000000"/>
                <w:sz w:val="20"/>
                <w:lang w:val="fr-FR"/>
              </w:rPr>
            </w:pPr>
            <w:proofErr w:type="spellStart"/>
            <w:r w:rsidRPr="00E9705D">
              <w:rPr>
                <w:rFonts w:ascii="Arial" w:hAnsi="Arial" w:cs="Arial"/>
                <w:color w:val="000000"/>
                <w:sz w:val="20"/>
                <w:lang w:val="fr-FR"/>
              </w:rPr>
              <w:t>uel</w:t>
            </w:r>
            <w:proofErr w:type="spellEnd"/>
          </w:p>
        </w:tc>
        <w:tc>
          <w:tcPr>
            <w:tcW w:w="741" w:type="dxa"/>
            <w:tcBorders>
              <w:left w:val="nil"/>
              <w:right w:val="nil"/>
            </w:tcBorders>
            <w:shd w:val="clear" w:color="auto" w:fill="auto"/>
            <w:noWrap/>
          </w:tcPr>
          <w:p w:rsidR="003312BB" w:rsidRPr="00E925EB" w:rsidRDefault="003312BB" w:rsidP="00330E46">
            <w:pPr>
              <w:widowControl/>
              <w:jc w:val="left"/>
              <w:rPr>
                <w:rFonts w:ascii="Arial" w:hAnsi="Arial" w:cs="Arial"/>
                <w:snapToGrid/>
                <w:color w:val="000000"/>
                <w:sz w:val="20"/>
                <w:lang w:val="fr-FR"/>
              </w:rPr>
            </w:pPr>
            <w:proofErr w:type="spellStart"/>
            <w:r w:rsidRPr="00E9705D">
              <w:rPr>
                <w:rFonts w:ascii="Arial" w:hAnsi="Arial" w:cs="Arial"/>
                <w:color w:val="000000"/>
                <w:sz w:val="20"/>
                <w:lang w:val="fr-FR"/>
              </w:rPr>
              <w:t>oil</w:t>
            </w:r>
            <w:proofErr w:type="spellEnd"/>
          </w:p>
        </w:tc>
        <w:tc>
          <w:tcPr>
            <w:tcW w:w="1218" w:type="dxa"/>
            <w:tcBorders>
              <w:left w:val="nil"/>
              <w:right w:val="nil"/>
            </w:tcBorders>
            <w:shd w:val="clear" w:color="auto" w:fill="auto"/>
          </w:tcPr>
          <w:p w:rsidR="003312BB" w:rsidRPr="00E925EB" w:rsidRDefault="003312BB" w:rsidP="00330E46">
            <w:pPr>
              <w:widowControl/>
              <w:jc w:val="left"/>
              <w:rPr>
                <w:rFonts w:ascii="Arial" w:hAnsi="Arial" w:cs="Arial"/>
                <w:snapToGrid/>
                <w:color w:val="000000"/>
                <w:sz w:val="20"/>
                <w:lang w:val="fr-FR"/>
              </w:rPr>
            </w:pPr>
          </w:p>
        </w:tc>
        <w:tc>
          <w:tcPr>
            <w:tcW w:w="770" w:type="dxa"/>
            <w:tcBorders>
              <w:left w:val="nil"/>
              <w:right w:val="nil"/>
            </w:tcBorders>
            <w:shd w:val="clear" w:color="auto" w:fill="auto"/>
            <w:noWrap/>
          </w:tcPr>
          <w:p w:rsidR="003312BB" w:rsidRPr="00135882" w:rsidRDefault="003312BB" w:rsidP="00330E46">
            <w:pPr>
              <w:widowControl/>
              <w:jc w:val="left"/>
              <w:rPr>
                <w:rFonts w:ascii="Arial" w:hAnsi="Arial" w:cs="Arial"/>
                <w:snapToGrid/>
                <w:color w:val="000000"/>
                <w:sz w:val="20"/>
                <w:lang w:val="fr-FR"/>
              </w:rPr>
            </w:pPr>
            <w:r w:rsidRPr="00E9705D">
              <w:rPr>
                <w:rFonts w:ascii="Arial" w:hAnsi="Arial" w:cs="Arial"/>
                <w:color w:val="000000"/>
                <w:sz w:val="20"/>
                <w:lang w:val="fr-FR"/>
              </w:rPr>
              <w:t>œil</w:t>
            </w:r>
          </w:p>
        </w:tc>
        <w:tc>
          <w:tcPr>
            <w:tcW w:w="1148" w:type="dxa"/>
            <w:tcBorders>
              <w:left w:val="nil"/>
              <w:right w:val="nil"/>
            </w:tcBorders>
            <w:shd w:val="clear" w:color="auto" w:fill="auto"/>
            <w:noWrap/>
          </w:tcPr>
          <w:p w:rsidR="003312BB" w:rsidRPr="00135882" w:rsidRDefault="003312BB" w:rsidP="00330E46">
            <w:pPr>
              <w:widowControl/>
              <w:jc w:val="left"/>
              <w:rPr>
                <w:rFonts w:ascii="Arial" w:hAnsi="Arial" w:cs="Arial"/>
                <w:snapToGrid/>
                <w:color w:val="000000"/>
                <w:sz w:val="20"/>
                <w:lang w:val="fr-FR"/>
              </w:rPr>
            </w:pPr>
            <w:proofErr w:type="spellStart"/>
            <w:r>
              <w:rPr>
                <w:rFonts w:ascii="Arial" w:hAnsi="Arial" w:cs="Arial"/>
                <w:color w:val="000000"/>
                <w:sz w:val="20"/>
                <w:lang w:val="fr-FR"/>
              </w:rPr>
              <w:t>it</w:t>
            </w:r>
            <w:proofErr w:type="spellEnd"/>
            <w:r>
              <w:rPr>
                <w:rFonts w:ascii="Arial" w:hAnsi="Arial" w:cs="Arial"/>
                <w:color w:val="000000"/>
                <w:sz w:val="20"/>
                <w:lang w:val="fr-FR"/>
              </w:rPr>
              <w:t xml:space="preserve">. </w:t>
            </w:r>
            <w:proofErr w:type="spellStart"/>
            <w:r w:rsidRPr="00E9705D">
              <w:rPr>
                <w:rFonts w:ascii="Arial" w:hAnsi="Arial" w:cs="Arial"/>
                <w:color w:val="000000"/>
                <w:sz w:val="20"/>
                <w:lang w:val="fr-FR"/>
              </w:rPr>
              <w:t>occhio</w:t>
            </w:r>
            <w:proofErr w:type="spellEnd"/>
          </w:p>
        </w:tc>
      </w:tr>
    </w:tbl>
    <w:p w:rsidR="003312BB" w:rsidRDefault="003312BB" w:rsidP="003312BB">
      <w:pPr>
        <w:ind w:firstLine="567"/>
        <w:rPr>
          <w:lang w:val="fr-FR"/>
        </w:rPr>
      </w:pPr>
    </w:p>
    <w:p w:rsidR="00330E46" w:rsidRDefault="00330E46" w:rsidP="003312BB">
      <w:pPr>
        <w:ind w:firstLine="567"/>
        <w:rPr>
          <w:lang w:val="fr-FR"/>
        </w:rPr>
      </w:pPr>
      <w:r>
        <w:rPr>
          <w:lang w:val="fr-FR"/>
        </w:rPr>
        <w:t xml:space="preserve">Le même contenu affiché par ordre alphabétique des formes AF </w:t>
      </w:r>
      <w:r w:rsidR="00DC6F7C">
        <w:rPr>
          <w:lang w:val="fr-FR"/>
        </w:rPr>
        <w:t>(fichier "</w:t>
      </w:r>
      <w:r w:rsidR="00D06560">
        <w:rPr>
          <w:lang w:val="fr-FR"/>
        </w:rPr>
        <w:t xml:space="preserve">par </w:t>
      </w:r>
      <w:proofErr w:type="spellStart"/>
      <w:r w:rsidR="00D06560">
        <w:rPr>
          <w:lang w:val="fr-FR"/>
        </w:rPr>
        <w:t>formess</w:t>
      </w:r>
      <w:proofErr w:type="spellEnd"/>
      <w:r w:rsidR="00DC6F7C">
        <w:rPr>
          <w:lang w:val="fr-FR"/>
        </w:rPr>
        <w:t xml:space="preserve"> AF") </w:t>
      </w:r>
      <w:r>
        <w:rPr>
          <w:lang w:val="fr-FR"/>
        </w:rPr>
        <w:t>se présente de la manière suivante.</w:t>
      </w:r>
    </w:p>
    <w:p w:rsidR="00330E46" w:rsidRPr="002D24BD" w:rsidRDefault="00330E46" w:rsidP="003312BB">
      <w:pPr>
        <w:ind w:firstLine="567"/>
        <w:rPr>
          <w:lang w:val="fr-FR"/>
        </w:rPr>
      </w:pPr>
    </w:p>
    <w:tbl>
      <w:tblPr>
        <w:tblW w:w="8301" w:type="dxa"/>
        <w:tblInd w:w="70" w:type="dxa"/>
        <w:tblCellMar>
          <w:left w:w="70" w:type="dxa"/>
          <w:right w:w="70" w:type="dxa"/>
        </w:tblCellMar>
        <w:tblLook w:val="04A0" w:firstRow="1" w:lastRow="0" w:firstColumn="1" w:lastColumn="0" w:noHBand="0" w:noVBand="1"/>
      </w:tblPr>
      <w:tblGrid>
        <w:gridCol w:w="980"/>
        <w:gridCol w:w="1134"/>
        <w:gridCol w:w="1134"/>
        <w:gridCol w:w="1008"/>
        <w:gridCol w:w="1344"/>
        <w:gridCol w:w="1553"/>
        <w:gridCol w:w="1148"/>
      </w:tblGrid>
      <w:tr w:rsidR="00330E46" w:rsidRPr="00E925EB" w:rsidTr="00330E46">
        <w:trPr>
          <w:trHeight w:val="255"/>
        </w:trPr>
        <w:tc>
          <w:tcPr>
            <w:tcW w:w="980" w:type="dxa"/>
            <w:tcBorders>
              <w:top w:val="nil"/>
              <w:left w:val="nil"/>
              <w:bottom w:val="single" w:sz="4" w:space="0" w:color="auto"/>
              <w:right w:val="nil"/>
            </w:tcBorders>
          </w:tcPr>
          <w:p w:rsidR="00330E46" w:rsidRPr="00E925EB" w:rsidRDefault="00330E46" w:rsidP="00330E46">
            <w:pPr>
              <w:widowControl/>
              <w:jc w:val="left"/>
              <w:rPr>
                <w:rFonts w:ascii="Arial" w:hAnsi="Arial" w:cs="Arial"/>
                <w:snapToGrid/>
                <w:color w:val="000000"/>
                <w:sz w:val="20"/>
                <w:lang w:val="fr-FR"/>
              </w:rPr>
            </w:pPr>
            <w:r>
              <w:rPr>
                <w:rFonts w:ascii="Arial" w:hAnsi="Arial" w:cs="Arial"/>
                <w:snapToGrid/>
                <w:color w:val="000000"/>
                <w:sz w:val="20"/>
                <w:lang w:val="fr-FR"/>
              </w:rPr>
              <w:t>AF</w:t>
            </w:r>
          </w:p>
        </w:tc>
        <w:tc>
          <w:tcPr>
            <w:tcW w:w="1134" w:type="dxa"/>
            <w:tcBorders>
              <w:top w:val="nil"/>
              <w:left w:val="nil"/>
              <w:bottom w:val="single" w:sz="4" w:space="0" w:color="auto"/>
              <w:right w:val="nil"/>
            </w:tcBorders>
          </w:tcPr>
          <w:p w:rsidR="00330E46" w:rsidRPr="00E925EB" w:rsidRDefault="00330E46" w:rsidP="00330E46">
            <w:pPr>
              <w:widowControl/>
              <w:jc w:val="left"/>
              <w:rPr>
                <w:rFonts w:ascii="Arial" w:hAnsi="Arial" w:cs="Arial"/>
                <w:snapToGrid/>
                <w:color w:val="000000"/>
                <w:sz w:val="20"/>
                <w:lang w:val="fr-FR"/>
              </w:rPr>
            </w:pPr>
            <w:r>
              <w:rPr>
                <w:rFonts w:ascii="Arial" w:hAnsi="Arial" w:cs="Arial"/>
                <w:snapToGrid/>
                <w:color w:val="000000"/>
                <w:sz w:val="20"/>
                <w:lang w:val="fr-FR"/>
              </w:rPr>
              <w:t>grec</w:t>
            </w:r>
          </w:p>
        </w:tc>
        <w:tc>
          <w:tcPr>
            <w:tcW w:w="1134" w:type="dxa"/>
            <w:tcBorders>
              <w:top w:val="nil"/>
              <w:left w:val="nil"/>
              <w:bottom w:val="single" w:sz="4" w:space="0" w:color="auto"/>
              <w:right w:val="nil"/>
            </w:tcBorders>
            <w:shd w:val="clear" w:color="auto" w:fill="auto"/>
            <w:noWrap/>
          </w:tcPr>
          <w:p w:rsidR="00330E46" w:rsidRPr="00E925EB" w:rsidRDefault="00330E46" w:rsidP="00330E46">
            <w:pPr>
              <w:widowControl/>
              <w:jc w:val="left"/>
              <w:rPr>
                <w:rFonts w:ascii="Arial" w:hAnsi="Arial" w:cs="Arial"/>
                <w:snapToGrid/>
                <w:color w:val="000000"/>
                <w:sz w:val="20"/>
                <w:lang w:val="fr-FR"/>
              </w:rPr>
            </w:pPr>
            <w:r w:rsidRPr="00E925EB">
              <w:rPr>
                <w:rFonts w:ascii="Arial" w:hAnsi="Arial" w:cs="Arial"/>
                <w:snapToGrid/>
                <w:color w:val="000000"/>
                <w:sz w:val="20"/>
                <w:lang w:val="fr-FR"/>
              </w:rPr>
              <w:t>étymon 1</w:t>
            </w:r>
          </w:p>
        </w:tc>
        <w:tc>
          <w:tcPr>
            <w:tcW w:w="1008" w:type="dxa"/>
            <w:tcBorders>
              <w:top w:val="nil"/>
              <w:left w:val="nil"/>
              <w:bottom w:val="single" w:sz="4" w:space="0" w:color="auto"/>
              <w:right w:val="nil"/>
            </w:tcBorders>
          </w:tcPr>
          <w:p w:rsidR="00330E46" w:rsidRDefault="00330E46" w:rsidP="00330E46">
            <w:pPr>
              <w:widowControl/>
              <w:jc w:val="left"/>
              <w:rPr>
                <w:rFonts w:ascii="Arial" w:hAnsi="Arial" w:cs="Arial"/>
                <w:snapToGrid/>
                <w:color w:val="000000"/>
                <w:sz w:val="20"/>
                <w:lang w:val="fr-FR"/>
              </w:rPr>
            </w:pPr>
            <w:r w:rsidRPr="00E925EB">
              <w:rPr>
                <w:rFonts w:ascii="Arial" w:hAnsi="Arial" w:cs="Arial"/>
                <w:snapToGrid/>
                <w:color w:val="000000"/>
                <w:sz w:val="20"/>
                <w:lang w:val="fr-FR"/>
              </w:rPr>
              <w:t xml:space="preserve">étymon </w:t>
            </w:r>
            <w:r>
              <w:rPr>
                <w:rFonts w:ascii="Arial" w:hAnsi="Arial" w:cs="Arial"/>
                <w:snapToGrid/>
                <w:color w:val="000000"/>
                <w:sz w:val="20"/>
                <w:lang w:val="fr-FR"/>
              </w:rPr>
              <w:t>2</w:t>
            </w:r>
          </w:p>
        </w:tc>
        <w:tc>
          <w:tcPr>
            <w:tcW w:w="1344" w:type="dxa"/>
            <w:tcBorders>
              <w:top w:val="nil"/>
              <w:left w:val="nil"/>
              <w:bottom w:val="single" w:sz="4" w:space="0" w:color="auto"/>
              <w:right w:val="nil"/>
            </w:tcBorders>
          </w:tcPr>
          <w:p w:rsidR="00330E46" w:rsidRPr="00E925EB" w:rsidRDefault="00330E46" w:rsidP="00330E4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germ</w:t>
            </w:r>
            <w:proofErr w:type="spellEnd"/>
            <w:r>
              <w:rPr>
                <w:rFonts w:ascii="Arial" w:hAnsi="Arial" w:cs="Arial"/>
                <w:snapToGrid/>
                <w:color w:val="000000"/>
                <w:sz w:val="20"/>
                <w:lang w:val="fr-FR"/>
              </w:rPr>
              <w:t xml:space="preserve">. </w:t>
            </w:r>
            <w:proofErr w:type="spellStart"/>
            <w:r>
              <w:rPr>
                <w:rFonts w:ascii="Arial" w:hAnsi="Arial" w:cs="Arial"/>
                <w:snapToGrid/>
                <w:color w:val="000000"/>
                <w:sz w:val="20"/>
                <w:lang w:val="fr-FR"/>
              </w:rPr>
              <w:t>mod</w:t>
            </w:r>
            <w:proofErr w:type="spellEnd"/>
            <w:r>
              <w:rPr>
                <w:rFonts w:ascii="Arial" w:hAnsi="Arial" w:cs="Arial"/>
                <w:snapToGrid/>
                <w:color w:val="000000"/>
                <w:sz w:val="20"/>
                <w:lang w:val="fr-FR"/>
              </w:rPr>
              <w:t>.</w:t>
            </w:r>
          </w:p>
        </w:tc>
        <w:tc>
          <w:tcPr>
            <w:tcW w:w="1553" w:type="dxa"/>
            <w:tcBorders>
              <w:top w:val="nil"/>
              <w:left w:val="nil"/>
              <w:bottom w:val="single" w:sz="4" w:space="0" w:color="auto"/>
              <w:right w:val="nil"/>
            </w:tcBorders>
            <w:shd w:val="clear" w:color="auto" w:fill="auto"/>
            <w:noWrap/>
          </w:tcPr>
          <w:p w:rsidR="00330E46" w:rsidRPr="00E925EB" w:rsidRDefault="00330E46" w:rsidP="00330E46">
            <w:pPr>
              <w:widowControl/>
              <w:jc w:val="left"/>
              <w:rPr>
                <w:rFonts w:ascii="Arial" w:hAnsi="Arial" w:cs="Arial"/>
                <w:snapToGrid/>
                <w:color w:val="000000"/>
                <w:sz w:val="20"/>
                <w:lang w:val="fr-FR"/>
              </w:rPr>
            </w:pPr>
            <w:r>
              <w:rPr>
                <w:rFonts w:ascii="Arial" w:hAnsi="Arial" w:cs="Arial"/>
                <w:snapToGrid/>
                <w:color w:val="000000"/>
                <w:sz w:val="20"/>
                <w:lang w:val="fr-FR"/>
              </w:rPr>
              <w:t>FC</w:t>
            </w:r>
          </w:p>
        </w:tc>
        <w:tc>
          <w:tcPr>
            <w:tcW w:w="1148" w:type="dxa"/>
            <w:tcBorders>
              <w:top w:val="nil"/>
              <w:left w:val="nil"/>
              <w:bottom w:val="single" w:sz="4" w:space="0" w:color="auto"/>
              <w:right w:val="nil"/>
            </w:tcBorders>
            <w:shd w:val="clear" w:color="auto" w:fill="auto"/>
            <w:noWrap/>
          </w:tcPr>
          <w:p w:rsidR="00330E46" w:rsidRPr="00E925EB" w:rsidRDefault="00330E46" w:rsidP="00330E4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lang</w:t>
            </w:r>
            <w:proofErr w:type="spellEnd"/>
            <w:r>
              <w:rPr>
                <w:rFonts w:ascii="Arial" w:hAnsi="Arial" w:cs="Arial"/>
                <w:snapToGrid/>
                <w:color w:val="000000"/>
                <w:sz w:val="20"/>
                <w:lang w:val="fr-FR"/>
              </w:rPr>
              <w:t>. rom.</w:t>
            </w:r>
          </w:p>
        </w:tc>
      </w:tr>
      <w:tr w:rsidR="00330E46" w:rsidRPr="00135882" w:rsidTr="00330E46">
        <w:trPr>
          <w:trHeight w:val="255"/>
        </w:trPr>
        <w:tc>
          <w:tcPr>
            <w:tcW w:w="980" w:type="dxa"/>
            <w:tcBorders>
              <w:left w:val="nil"/>
              <w:right w:val="nil"/>
            </w:tcBorders>
          </w:tcPr>
          <w:p w:rsidR="00330E46" w:rsidRPr="00E9705D" w:rsidRDefault="00330E46" w:rsidP="00330E46">
            <w:pPr>
              <w:widowControl/>
              <w:jc w:val="left"/>
              <w:rPr>
                <w:rFonts w:ascii="Arial" w:hAnsi="Arial" w:cs="Arial"/>
                <w:snapToGrid/>
                <w:color w:val="000000"/>
                <w:sz w:val="20"/>
                <w:lang w:val="fr-FR"/>
              </w:rPr>
            </w:pPr>
            <w:proofErr w:type="spellStart"/>
            <w:r>
              <w:rPr>
                <w:rFonts w:ascii="Arial" w:hAnsi="Arial" w:cs="Arial"/>
                <w:color w:val="000000"/>
                <w:sz w:val="20"/>
              </w:rPr>
              <w:t>colp</w:t>
            </w:r>
            <w:proofErr w:type="spellEnd"/>
          </w:p>
        </w:tc>
        <w:tc>
          <w:tcPr>
            <w:tcW w:w="1134" w:type="dxa"/>
            <w:tcBorders>
              <w:left w:val="nil"/>
              <w:right w:val="nil"/>
            </w:tcBorders>
          </w:tcPr>
          <w:p w:rsidR="00330E46" w:rsidRDefault="00330E46" w:rsidP="00330E46">
            <w:pPr>
              <w:widowControl/>
              <w:jc w:val="left"/>
              <w:rPr>
                <w:rFonts w:ascii="Arial" w:hAnsi="Arial" w:cs="Arial"/>
                <w:color w:val="000000"/>
                <w:sz w:val="20"/>
              </w:rPr>
            </w:pPr>
            <w:proofErr w:type="spellStart"/>
            <w:r>
              <w:rPr>
                <w:rFonts w:ascii="Arial" w:hAnsi="Arial" w:cs="Arial"/>
                <w:color w:val="000000"/>
                <w:sz w:val="20"/>
              </w:rPr>
              <w:t>κόλ</w:t>
            </w:r>
            <w:proofErr w:type="spellEnd"/>
            <w:r>
              <w:rPr>
                <w:rFonts w:ascii="Arial" w:hAnsi="Arial" w:cs="Arial"/>
                <w:color w:val="000000"/>
                <w:sz w:val="20"/>
              </w:rPr>
              <w:t>αφος</w:t>
            </w:r>
          </w:p>
        </w:tc>
        <w:tc>
          <w:tcPr>
            <w:tcW w:w="1134" w:type="dxa"/>
            <w:tcBorders>
              <w:left w:val="nil"/>
              <w:right w:val="nil"/>
            </w:tcBorders>
            <w:shd w:val="clear" w:color="auto" w:fill="auto"/>
            <w:noWrap/>
          </w:tcPr>
          <w:p w:rsidR="00330E46" w:rsidRPr="00E9705D" w:rsidRDefault="00330E46" w:rsidP="00330E46">
            <w:pPr>
              <w:widowControl/>
              <w:jc w:val="left"/>
              <w:rPr>
                <w:rFonts w:ascii="Arial" w:hAnsi="Arial" w:cs="Arial"/>
                <w:snapToGrid/>
                <w:color w:val="000000"/>
                <w:sz w:val="20"/>
                <w:lang w:val="fr-FR"/>
              </w:rPr>
            </w:pPr>
            <w:proofErr w:type="spellStart"/>
            <w:r>
              <w:rPr>
                <w:rFonts w:ascii="Arial" w:hAnsi="Arial" w:cs="Arial"/>
                <w:color w:val="000000"/>
                <w:sz w:val="20"/>
              </w:rPr>
              <w:t>c</w:t>
            </w:r>
            <w:r>
              <w:rPr>
                <w:rFonts w:ascii="Arial" w:hAnsi="Arial" w:cs="Arial"/>
                <w:color w:val="000000"/>
                <w:sz w:val="20"/>
                <w:u w:val="single"/>
              </w:rPr>
              <w:t>o</w:t>
            </w:r>
            <w:r>
              <w:rPr>
                <w:rFonts w:ascii="Arial" w:hAnsi="Arial" w:cs="Arial"/>
                <w:color w:val="000000"/>
                <w:sz w:val="20"/>
              </w:rPr>
              <w:t>laphum</w:t>
            </w:r>
            <w:proofErr w:type="spellEnd"/>
          </w:p>
        </w:tc>
        <w:tc>
          <w:tcPr>
            <w:tcW w:w="1008" w:type="dxa"/>
            <w:tcBorders>
              <w:left w:val="nil"/>
              <w:right w:val="nil"/>
            </w:tcBorders>
          </w:tcPr>
          <w:p w:rsidR="00330E46" w:rsidRPr="00E9705D" w:rsidRDefault="00330E46" w:rsidP="00330E46">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c</w:t>
            </w:r>
            <w:r>
              <w:rPr>
                <w:rFonts w:ascii="Arial" w:hAnsi="Arial" w:cs="Arial"/>
                <w:color w:val="000000"/>
                <w:sz w:val="20"/>
                <w:u w:val="single"/>
              </w:rPr>
              <w:t>o</w:t>
            </w:r>
            <w:r>
              <w:rPr>
                <w:rFonts w:ascii="Arial" w:hAnsi="Arial" w:cs="Arial"/>
                <w:color w:val="000000"/>
                <w:sz w:val="20"/>
              </w:rPr>
              <w:t>lopu</w:t>
            </w:r>
            <w:proofErr w:type="spellEnd"/>
          </w:p>
        </w:tc>
        <w:tc>
          <w:tcPr>
            <w:tcW w:w="1344" w:type="dxa"/>
            <w:tcBorders>
              <w:left w:val="nil"/>
              <w:right w:val="nil"/>
            </w:tcBorders>
          </w:tcPr>
          <w:p w:rsidR="00330E46" w:rsidRPr="00E925EB" w:rsidRDefault="00330E46" w:rsidP="00330E46">
            <w:pPr>
              <w:widowControl/>
              <w:jc w:val="left"/>
              <w:rPr>
                <w:rFonts w:ascii="Arial" w:hAnsi="Arial" w:cs="Arial"/>
                <w:snapToGrid/>
                <w:color w:val="000000"/>
                <w:sz w:val="20"/>
                <w:lang w:val="fr-FR"/>
              </w:rPr>
            </w:pPr>
          </w:p>
        </w:tc>
        <w:tc>
          <w:tcPr>
            <w:tcW w:w="1553" w:type="dxa"/>
            <w:tcBorders>
              <w:left w:val="nil"/>
              <w:right w:val="nil"/>
            </w:tcBorders>
            <w:shd w:val="clear" w:color="auto" w:fill="auto"/>
            <w:noWrap/>
          </w:tcPr>
          <w:p w:rsidR="00330E46" w:rsidRPr="00E9705D" w:rsidRDefault="00330E46" w:rsidP="00330E46">
            <w:pPr>
              <w:widowControl/>
              <w:jc w:val="left"/>
              <w:rPr>
                <w:rFonts w:ascii="Arial" w:hAnsi="Arial" w:cs="Arial"/>
                <w:color w:val="000000"/>
                <w:sz w:val="20"/>
                <w:lang w:val="fr-FR"/>
              </w:rPr>
            </w:pPr>
            <w:r>
              <w:rPr>
                <w:rFonts w:ascii="Arial" w:hAnsi="Arial" w:cs="Arial"/>
                <w:color w:val="000000"/>
                <w:sz w:val="20"/>
              </w:rPr>
              <w:t>coup</w:t>
            </w:r>
          </w:p>
        </w:tc>
        <w:tc>
          <w:tcPr>
            <w:tcW w:w="1148" w:type="dxa"/>
            <w:tcBorders>
              <w:left w:val="nil"/>
              <w:right w:val="nil"/>
            </w:tcBorders>
            <w:shd w:val="clear" w:color="auto" w:fill="auto"/>
            <w:noWrap/>
          </w:tcPr>
          <w:p w:rsidR="00330E46" w:rsidRDefault="00330E46" w:rsidP="00330E46">
            <w:pPr>
              <w:widowControl/>
              <w:jc w:val="left"/>
              <w:rPr>
                <w:rFonts w:ascii="Arial" w:hAnsi="Arial" w:cs="Arial"/>
                <w:color w:val="000000"/>
                <w:sz w:val="20"/>
                <w:lang w:val="fr-FR"/>
              </w:rPr>
            </w:pPr>
          </w:p>
        </w:tc>
      </w:tr>
      <w:tr w:rsidR="00330E46" w:rsidRPr="00135882" w:rsidTr="00330E46">
        <w:trPr>
          <w:trHeight w:val="255"/>
        </w:trPr>
        <w:tc>
          <w:tcPr>
            <w:tcW w:w="980" w:type="dxa"/>
            <w:tcBorders>
              <w:left w:val="nil"/>
              <w:right w:val="nil"/>
            </w:tcBorders>
          </w:tcPr>
          <w:p w:rsidR="00330E46" w:rsidRPr="00135882" w:rsidRDefault="00330E46" w:rsidP="00330E46">
            <w:pPr>
              <w:widowControl/>
              <w:jc w:val="left"/>
              <w:rPr>
                <w:rFonts w:ascii="Arial" w:hAnsi="Arial" w:cs="Arial"/>
                <w:snapToGrid/>
                <w:color w:val="000000"/>
                <w:sz w:val="20"/>
                <w:u w:val="single"/>
                <w:lang w:val="fr-FR"/>
              </w:rPr>
            </w:pPr>
            <w:r>
              <w:rPr>
                <w:rFonts w:ascii="Arial" w:hAnsi="Arial" w:cs="Arial"/>
                <w:color w:val="000000"/>
                <w:sz w:val="20"/>
              </w:rPr>
              <w:t>coup</w:t>
            </w:r>
          </w:p>
        </w:tc>
        <w:tc>
          <w:tcPr>
            <w:tcW w:w="1134" w:type="dxa"/>
            <w:tcBorders>
              <w:left w:val="nil"/>
              <w:right w:val="nil"/>
            </w:tcBorders>
          </w:tcPr>
          <w:p w:rsidR="00330E46" w:rsidRDefault="00330E46" w:rsidP="00330E46">
            <w:pPr>
              <w:widowControl/>
              <w:jc w:val="left"/>
              <w:rPr>
                <w:rFonts w:ascii="Arial" w:hAnsi="Arial" w:cs="Arial"/>
                <w:color w:val="000000"/>
                <w:sz w:val="20"/>
              </w:rPr>
            </w:pPr>
            <w:proofErr w:type="spellStart"/>
            <w:r>
              <w:rPr>
                <w:rFonts w:ascii="Arial" w:hAnsi="Arial" w:cs="Arial"/>
                <w:color w:val="000000"/>
                <w:sz w:val="20"/>
              </w:rPr>
              <w:t>κόλ</w:t>
            </w:r>
            <w:proofErr w:type="spellEnd"/>
            <w:r>
              <w:rPr>
                <w:rFonts w:ascii="Arial" w:hAnsi="Arial" w:cs="Arial"/>
                <w:color w:val="000000"/>
                <w:sz w:val="20"/>
              </w:rPr>
              <w:t>αφος</w:t>
            </w:r>
          </w:p>
        </w:tc>
        <w:tc>
          <w:tcPr>
            <w:tcW w:w="1134" w:type="dxa"/>
            <w:tcBorders>
              <w:left w:val="nil"/>
              <w:right w:val="nil"/>
            </w:tcBorders>
            <w:shd w:val="clear" w:color="auto" w:fill="auto"/>
            <w:noWrap/>
          </w:tcPr>
          <w:p w:rsidR="00330E46" w:rsidRPr="00E9705D" w:rsidRDefault="00330E46" w:rsidP="00330E46">
            <w:pPr>
              <w:widowControl/>
              <w:jc w:val="left"/>
              <w:rPr>
                <w:rFonts w:ascii="Arial" w:hAnsi="Arial" w:cs="Arial"/>
                <w:snapToGrid/>
                <w:color w:val="000000"/>
                <w:sz w:val="20"/>
                <w:lang w:val="fr-FR"/>
              </w:rPr>
            </w:pPr>
            <w:proofErr w:type="spellStart"/>
            <w:r>
              <w:rPr>
                <w:rFonts w:ascii="Arial" w:hAnsi="Arial" w:cs="Arial"/>
                <w:color w:val="000000"/>
                <w:sz w:val="20"/>
              </w:rPr>
              <w:t>c</w:t>
            </w:r>
            <w:r>
              <w:rPr>
                <w:rFonts w:ascii="Arial" w:hAnsi="Arial" w:cs="Arial"/>
                <w:color w:val="000000"/>
                <w:sz w:val="20"/>
                <w:u w:val="single"/>
              </w:rPr>
              <w:t>o</w:t>
            </w:r>
            <w:r>
              <w:rPr>
                <w:rFonts w:ascii="Arial" w:hAnsi="Arial" w:cs="Arial"/>
                <w:color w:val="000000"/>
                <w:sz w:val="20"/>
              </w:rPr>
              <w:t>laphum</w:t>
            </w:r>
            <w:proofErr w:type="spellEnd"/>
          </w:p>
        </w:tc>
        <w:tc>
          <w:tcPr>
            <w:tcW w:w="1008" w:type="dxa"/>
            <w:tcBorders>
              <w:left w:val="nil"/>
              <w:right w:val="nil"/>
            </w:tcBorders>
          </w:tcPr>
          <w:p w:rsidR="00330E46" w:rsidRPr="00E9705D" w:rsidRDefault="00330E46" w:rsidP="00330E46">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c</w:t>
            </w:r>
            <w:r>
              <w:rPr>
                <w:rFonts w:ascii="Arial" w:hAnsi="Arial" w:cs="Arial"/>
                <w:color w:val="000000"/>
                <w:sz w:val="20"/>
                <w:u w:val="single"/>
              </w:rPr>
              <w:t>o</w:t>
            </w:r>
            <w:r>
              <w:rPr>
                <w:rFonts w:ascii="Arial" w:hAnsi="Arial" w:cs="Arial"/>
                <w:color w:val="000000"/>
                <w:sz w:val="20"/>
              </w:rPr>
              <w:t>lopu</w:t>
            </w:r>
            <w:proofErr w:type="spellEnd"/>
          </w:p>
        </w:tc>
        <w:tc>
          <w:tcPr>
            <w:tcW w:w="1344" w:type="dxa"/>
            <w:tcBorders>
              <w:left w:val="nil"/>
              <w:right w:val="nil"/>
            </w:tcBorders>
          </w:tcPr>
          <w:p w:rsidR="00330E46" w:rsidRPr="00E925EB" w:rsidRDefault="00330E46" w:rsidP="00330E46">
            <w:pPr>
              <w:widowControl/>
              <w:jc w:val="left"/>
              <w:rPr>
                <w:rFonts w:ascii="Arial" w:hAnsi="Arial" w:cs="Arial"/>
                <w:snapToGrid/>
                <w:color w:val="000000"/>
                <w:sz w:val="20"/>
                <w:lang w:val="fr-FR"/>
              </w:rPr>
            </w:pPr>
          </w:p>
        </w:tc>
        <w:tc>
          <w:tcPr>
            <w:tcW w:w="1553" w:type="dxa"/>
            <w:tcBorders>
              <w:left w:val="nil"/>
              <w:right w:val="nil"/>
            </w:tcBorders>
            <w:shd w:val="clear" w:color="auto" w:fill="auto"/>
            <w:noWrap/>
          </w:tcPr>
          <w:p w:rsidR="00330E46" w:rsidRPr="00E9705D" w:rsidRDefault="00330E46" w:rsidP="00330E46">
            <w:pPr>
              <w:widowControl/>
              <w:jc w:val="left"/>
              <w:rPr>
                <w:rFonts w:ascii="Arial" w:hAnsi="Arial" w:cs="Arial"/>
                <w:color w:val="000000"/>
                <w:sz w:val="20"/>
                <w:lang w:val="fr-FR"/>
              </w:rPr>
            </w:pPr>
            <w:r>
              <w:rPr>
                <w:rFonts w:ascii="Arial" w:hAnsi="Arial" w:cs="Arial"/>
                <w:color w:val="000000"/>
                <w:sz w:val="20"/>
              </w:rPr>
              <w:t>coup</w:t>
            </w:r>
          </w:p>
        </w:tc>
        <w:tc>
          <w:tcPr>
            <w:tcW w:w="1148" w:type="dxa"/>
            <w:tcBorders>
              <w:left w:val="nil"/>
              <w:right w:val="nil"/>
            </w:tcBorders>
            <w:shd w:val="clear" w:color="auto" w:fill="auto"/>
            <w:noWrap/>
          </w:tcPr>
          <w:p w:rsidR="00330E46" w:rsidRPr="00E925EB" w:rsidRDefault="00330E46" w:rsidP="00330E46">
            <w:pPr>
              <w:widowControl/>
              <w:jc w:val="left"/>
              <w:rPr>
                <w:rFonts w:ascii="Arial" w:hAnsi="Arial" w:cs="Arial"/>
                <w:snapToGrid/>
                <w:color w:val="000000"/>
                <w:sz w:val="20"/>
                <w:lang w:val="fr-FR"/>
              </w:rPr>
            </w:pPr>
          </w:p>
        </w:tc>
      </w:tr>
      <w:tr w:rsidR="00330E46" w:rsidRPr="00135882" w:rsidTr="00330E46">
        <w:trPr>
          <w:trHeight w:val="255"/>
        </w:trPr>
        <w:tc>
          <w:tcPr>
            <w:tcW w:w="980" w:type="dxa"/>
            <w:tcBorders>
              <w:left w:val="nil"/>
              <w:right w:val="nil"/>
            </w:tcBorders>
          </w:tcPr>
          <w:p w:rsidR="00330E46" w:rsidRPr="00E9705D" w:rsidRDefault="00330E46" w:rsidP="00330E46">
            <w:pPr>
              <w:widowControl/>
              <w:jc w:val="left"/>
              <w:rPr>
                <w:rFonts w:ascii="Arial" w:hAnsi="Arial" w:cs="Arial"/>
                <w:color w:val="000000"/>
                <w:sz w:val="20"/>
                <w:u w:val="single"/>
                <w:lang w:val="fr-FR"/>
              </w:rPr>
            </w:pPr>
            <w:proofErr w:type="spellStart"/>
            <w:r>
              <w:rPr>
                <w:rFonts w:ascii="Arial" w:hAnsi="Arial" w:cs="Arial"/>
                <w:color w:val="000000"/>
                <w:sz w:val="20"/>
              </w:rPr>
              <w:t>mascle</w:t>
            </w:r>
            <w:proofErr w:type="spellEnd"/>
          </w:p>
        </w:tc>
        <w:tc>
          <w:tcPr>
            <w:tcW w:w="1134" w:type="dxa"/>
            <w:tcBorders>
              <w:left w:val="nil"/>
              <w:right w:val="nil"/>
            </w:tcBorders>
          </w:tcPr>
          <w:p w:rsidR="00330E46" w:rsidRDefault="00330E46" w:rsidP="00330E46">
            <w:pPr>
              <w:widowControl/>
              <w:jc w:val="left"/>
              <w:rPr>
                <w:rFonts w:ascii="Arial" w:hAnsi="Arial" w:cs="Arial"/>
                <w:color w:val="000000"/>
                <w:sz w:val="20"/>
              </w:rPr>
            </w:pPr>
          </w:p>
        </w:tc>
        <w:tc>
          <w:tcPr>
            <w:tcW w:w="1134" w:type="dxa"/>
            <w:tcBorders>
              <w:left w:val="nil"/>
              <w:right w:val="nil"/>
            </w:tcBorders>
            <w:shd w:val="clear" w:color="auto" w:fill="auto"/>
            <w:noWrap/>
          </w:tcPr>
          <w:p w:rsidR="00330E46" w:rsidRPr="00135882" w:rsidRDefault="00330E46" w:rsidP="00330E46">
            <w:pPr>
              <w:widowControl/>
              <w:jc w:val="left"/>
              <w:rPr>
                <w:rFonts w:ascii="Arial" w:hAnsi="Arial" w:cs="Arial"/>
                <w:snapToGrid/>
                <w:color w:val="000000"/>
                <w:sz w:val="20"/>
                <w:lang w:val="fr-FR"/>
              </w:rPr>
            </w:pPr>
            <w:proofErr w:type="spellStart"/>
            <w:r>
              <w:rPr>
                <w:rFonts w:ascii="Arial" w:hAnsi="Arial" w:cs="Arial"/>
                <w:color w:val="000000"/>
                <w:sz w:val="20"/>
              </w:rPr>
              <w:t>m</w:t>
            </w:r>
            <w:r>
              <w:rPr>
                <w:rFonts w:ascii="Arial" w:hAnsi="Arial" w:cs="Arial"/>
                <w:color w:val="000000"/>
                <w:sz w:val="20"/>
                <w:u w:val="single"/>
              </w:rPr>
              <w:t>a</w:t>
            </w:r>
            <w:r>
              <w:rPr>
                <w:rFonts w:ascii="Arial" w:hAnsi="Arial" w:cs="Arial"/>
                <w:color w:val="000000"/>
                <w:sz w:val="20"/>
              </w:rPr>
              <w:t>sculu</w:t>
            </w:r>
            <w:proofErr w:type="spellEnd"/>
          </w:p>
        </w:tc>
        <w:tc>
          <w:tcPr>
            <w:tcW w:w="1008" w:type="dxa"/>
            <w:tcBorders>
              <w:left w:val="nil"/>
              <w:right w:val="nil"/>
            </w:tcBorders>
          </w:tcPr>
          <w:p w:rsidR="00330E46" w:rsidRPr="00135882" w:rsidRDefault="00330E46" w:rsidP="00330E46">
            <w:pPr>
              <w:widowControl/>
              <w:jc w:val="left"/>
              <w:rPr>
                <w:rFonts w:ascii="Arial" w:hAnsi="Arial" w:cs="Arial"/>
                <w:snapToGrid/>
                <w:color w:val="000000"/>
                <w:sz w:val="20"/>
                <w:lang w:val="fr-FR"/>
              </w:rPr>
            </w:pPr>
            <w:proofErr w:type="spellStart"/>
            <w:r>
              <w:rPr>
                <w:rFonts w:ascii="Arial" w:hAnsi="Arial" w:cs="Arial"/>
                <w:color w:val="000000"/>
                <w:sz w:val="20"/>
              </w:rPr>
              <w:t>m</w:t>
            </w:r>
            <w:r>
              <w:rPr>
                <w:rFonts w:ascii="Arial" w:hAnsi="Arial" w:cs="Arial"/>
                <w:color w:val="000000"/>
                <w:sz w:val="20"/>
                <w:u w:val="single"/>
              </w:rPr>
              <w:t>a</w:t>
            </w:r>
            <w:r>
              <w:rPr>
                <w:rFonts w:ascii="Arial" w:hAnsi="Arial" w:cs="Arial"/>
                <w:color w:val="000000"/>
                <w:sz w:val="20"/>
              </w:rPr>
              <w:t>scel</w:t>
            </w:r>
            <w:proofErr w:type="spellEnd"/>
          </w:p>
        </w:tc>
        <w:tc>
          <w:tcPr>
            <w:tcW w:w="1344" w:type="dxa"/>
            <w:tcBorders>
              <w:left w:val="nil"/>
              <w:right w:val="nil"/>
            </w:tcBorders>
          </w:tcPr>
          <w:p w:rsidR="00330E46" w:rsidRPr="00E925EB" w:rsidRDefault="00330E46" w:rsidP="00330E4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angl</w:t>
            </w:r>
            <w:proofErr w:type="spellEnd"/>
            <w:r>
              <w:rPr>
                <w:rFonts w:ascii="Arial" w:hAnsi="Arial" w:cs="Arial"/>
                <w:snapToGrid/>
                <w:color w:val="000000"/>
                <w:sz w:val="20"/>
                <w:lang w:val="fr-FR"/>
              </w:rPr>
              <w:t xml:space="preserve"> </w:t>
            </w:r>
            <w:r>
              <w:rPr>
                <w:rFonts w:ascii="Arial" w:hAnsi="Arial" w:cs="Arial"/>
                <w:color w:val="000000"/>
                <w:sz w:val="20"/>
              </w:rPr>
              <w:t>male</w:t>
            </w:r>
          </w:p>
        </w:tc>
        <w:tc>
          <w:tcPr>
            <w:tcW w:w="1553" w:type="dxa"/>
            <w:tcBorders>
              <w:left w:val="nil"/>
              <w:right w:val="nil"/>
            </w:tcBorders>
            <w:shd w:val="clear" w:color="auto" w:fill="auto"/>
            <w:noWrap/>
          </w:tcPr>
          <w:p w:rsidR="00330E46" w:rsidRPr="00135882" w:rsidRDefault="00330E46" w:rsidP="00330E46">
            <w:pPr>
              <w:widowControl/>
              <w:jc w:val="left"/>
              <w:rPr>
                <w:rFonts w:ascii="Arial" w:hAnsi="Arial" w:cs="Arial"/>
                <w:snapToGrid/>
                <w:color w:val="000000"/>
                <w:sz w:val="20"/>
                <w:lang w:val="fr-FR"/>
              </w:rPr>
            </w:pPr>
            <w:proofErr w:type="spellStart"/>
            <w:r>
              <w:rPr>
                <w:rFonts w:ascii="Arial" w:hAnsi="Arial" w:cs="Arial"/>
                <w:color w:val="000000"/>
                <w:sz w:val="20"/>
              </w:rPr>
              <w:t>mâle</w:t>
            </w:r>
            <w:proofErr w:type="spellEnd"/>
          </w:p>
        </w:tc>
        <w:tc>
          <w:tcPr>
            <w:tcW w:w="1148" w:type="dxa"/>
            <w:tcBorders>
              <w:left w:val="nil"/>
              <w:right w:val="nil"/>
            </w:tcBorders>
            <w:shd w:val="clear" w:color="auto" w:fill="auto"/>
            <w:noWrap/>
          </w:tcPr>
          <w:p w:rsidR="00330E46" w:rsidRPr="00E925EB" w:rsidRDefault="00330E46" w:rsidP="00330E46">
            <w:pPr>
              <w:widowControl/>
              <w:jc w:val="left"/>
              <w:rPr>
                <w:rFonts w:ascii="Arial" w:hAnsi="Arial" w:cs="Arial"/>
                <w:snapToGrid/>
                <w:color w:val="000000"/>
                <w:sz w:val="20"/>
                <w:lang w:val="fr-FR"/>
              </w:rPr>
            </w:pPr>
          </w:p>
        </w:tc>
      </w:tr>
      <w:tr w:rsidR="00330E46" w:rsidRPr="00135882" w:rsidTr="00330E46">
        <w:trPr>
          <w:trHeight w:val="255"/>
        </w:trPr>
        <w:tc>
          <w:tcPr>
            <w:tcW w:w="980" w:type="dxa"/>
            <w:tcBorders>
              <w:left w:val="nil"/>
              <w:right w:val="nil"/>
            </w:tcBorders>
          </w:tcPr>
          <w:p w:rsidR="00330E46" w:rsidRDefault="00330E46" w:rsidP="00330E46">
            <w:pPr>
              <w:widowControl/>
              <w:jc w:val="left"/>
              <w:rPr>
                <w:rFonts w:ascii="Arial" w:hAnsi="Arial" w:cs="Arial"/>
                <w:color w:val="000000"/>
                <w:sz w:val="20"/>
              </w:rPr>
            </w:pPr>
            <w:proofErr w:type="spellStart"/>
            <w:r>
              <w:rPr>
                <w:rFonts w:ascii="Arial" w:hAnsi="Arial" w:cs="Arial"/>
                <w:color w:val="000000"/>
                <w:sz w:val="20"/>
              </w:rPr>
              <w:t>masle</w:t>
            </w:r>
            <w:proofErr w:type="spellEnd"/>
          </w:p>
        </w:tc>
        <w:tc>
          <w:tcPr>
            <w:tcW w:w="1134" w:type="dxa"/>
            <w:tcBorders>
              <w:left w:val="nil"/>
              <w:right w:val="nil"/>
            </w:tcBorders>
          </w:tcPr>
          <w:p w:rsidR="00330E46" w:rsidRDefault="00330E46" w:rsidP="00330E46">
            <w:pPr>
              <w:widowControl/>
              <w:jc w:val="left"/>
              <w:rPr>
                <w:rFonts w:ascii="Arial" w:hAnsi="Arial" w:cs="Arial"/>
                <w:color w:val="000000"/>
                <w:sz w:val="20"/>
              </w:rPr>
            </w:pPr>
          </w:p>
        </w:tc>
        <w:tc>
          <w:tcPr>
            <w:tcW w:w="1134" w:type="dxa"/>
            <w:tcBorders>
              <w:left w:val="nil"/>
              <w:right w:val="nil"/>
            </w:tcBorders>
            <w:shd w:val="clear" w:color="auto" w:fill="auto"/>
            <w:noWrap/>
          </w:tcPr>
          <w:p w:rsidR="00330E46" w:rsidRPr="00135882" w:rsidRDefault="00330E46" w:rsidP="00330E46">
            <w:pPr>
              <w:widowControl/>
              <w:jc w:val="left"/>
              <w:rPr>
                <w:rFonts w:ascii="Arial" w:hAnsi="Arial" w:cs="Arial"/>
                <w:snapToGrid/>
                <w:color w:val="000000"/>
                <w:sz w:val="20"/>
                <w:lang w:val="fr-FR"/>
              </w:rPr>
            </w:pPr>
            <w:proofErr w:type="spellStart"/>
            <w:r>
              <w:rPr>
                <w:rFonts w:ascii="Arial" w:hAnsi="Arial" w:cs="Arial"/>
                <w:color w:val="000000"/>
                <w:sz w:val="20"/>
              </w:rPr>
              <w:t>m</w:t>
            </w:r>
            <w:r>
              <w:rPr>
                <w:rFonts w:ascii="Arial" w:hAnsi="Arial" w:cs="Arial"/>
                <w:color w:val="000000"/>
                <w:sz w:val="20"/>
                <w:u w:val="single"/>
              </w:rPr>
              <w:t>a</w:t>
            </w:r>
            <w:r>
              <w:rPr>
                <w:rFonts w:ascii="Arial" w:hAnsi="Arial" w:cs="Arial"/>
                <w:color w:val="000000"/>
                <w:sz w:val="20"/>
              </w:rPr>
              <w:t>sculu</w:t>
            </w:r>
            <w:proofErr w:type="spellEnd"/>
          </w:p>
        </w:tc>
        <w:tc>
          <w:tcPr>
            <w:tcW w:w="1008" w:type="dxa"/>
            <w:tcBorders>
              <w:left w:val="nil"/>
              <w:right w:val="nil"/>
            </w:tcBorders>
          </w:tcPr>
          <w:p w:rsidR="00330E46" w:rsidRPr="00135882" w:rsidRDefault="00330E46" w:rsidP="00330E46">
            <w:pPr>
              <w:widowControl/>
              <w:jc w:val="left"/>
              <w:rPr>
                <w:rFonts w:ascii="Arial" w:hAnsi="Arial" w:cs="Arial"/>
                <w:snapToGrid/>
                <w:color w:val="000000"/>
                <w:sz w:val="20"/>
                <w:lang w:val="fr-FR"/>
              </w:rPr>
            </w:pPr>
            <w:proofErr w:type="spellStart"/>
            <w:r>
              <w:rPr>
                <w:rFonts w:ascii="Arial" w:hAnsi="Arial" w:cs="Arial"/>
                <w:color w:val="000000"/>
                <w:sz w:val="20"/>
              </w:rPr>
              <w:t>m</w:t>
            </w:r>
            <w:r>
              <w:rPr>
                <w:rFonts w:ascii="Arial" w:hAnsi="Arial" w:cs="Arial"/>
                <w:color w:val="000000"/>
                <w:sz w:val="20"/>
                <w:u w:val="single"/>
              </w:rPr>
              <w:t>a</w:t>
            </w:r>
            <w:r>
              <w:rPr>
                <w:rFonts w:ascii="Arial" w:hAnsi="Arial" w:cs="Arial"/>
                <w:color w:val="000000"/>
                <w:sz w:val="20"/>
              </w:rPr>
              <w:t>scel</w:t>
            </w:r>
            <w:proofErr w:type="spellEnd"/>
          </w:p>
        </w:tc>
        <w:tc>
          <w:tcPr>
            <w:tcW w:w="1344" w:type="dxa"/>
            <w:tcBorders>
              <w:left w:val="nil"/>
              <w:right w:val="nil"/>
            </w:tcBorders>
          </w:tcPr>
          <w:p w:rsidR="00330E46" w:rsidRPr="00E925EB" w:rsidRDefault="00330E46" w:rsidP="00330E46">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angl</w:t>
            </w:r>
            <w:proofErr w:type="spellEnd"/>
            <w:r>
              <w:rPr>
                <w:rFonts w:ascii="Arial" w:hAnsi="Arial" w:cs="Arial"/>
                <w:snapToGrid/>
                <w:color w:val="000000"/>
                <w:sz w:val="20"/>
                <w:lang w:val="fr-FR"/>
              </w:rPr>
              <w:t xml:space="preserve"> </w:t>
            </w:r>
            <w:r>
              <w:rPr>
                <w:rFonts w:ascii="Arial" w:hAnsi="Arial" w:cs="Arial"/>
                <w:color w:val="000000"/>
                <w:sz w:val="20"/>
              </w:rPr>
              <w:t>male</w:t>
            </w:r>
          </w:p>
        </w:tc>
        <w:tc>
          <w:tcPr>
            <w:tcW w:w="1553" w:type="dxa"/>
            <w:tcBorders>
              <w:left w:val="nil"/>
              <w:right w:val="nil"/>
            </w:tcBorders>
            <w:shd w:val="clear" w:color="auto" w:fill="auto"/>
            <w:noWrap/>
          </w:tcPr>
          <w:p w:rsidR="00330E46" w:rsidRPr="00135882" w:rsidRDefault="00330E46" w:rsidP="00330E46">
            <w:pPr>
              <w:widowControl/>
              <w:jc w:val="left"/>
              <w:rPr>
                <w:rFonts w:ascii="Arial" w:hAnsi="Arial" w:cs="Arial"/>
                <w:snapToGrid/>
                <w:color w:val="000000"/>
                <w:sz w:val="20"/>
                <w:lang w:val="fr-FR"/>
              </w:rPr>
            </w:pPr>
            <w:proofErr w:type="spellStart"/>
            <w:r>
              <w:rPr>
                <w:rFonts w:ascii="Arial" w:hAnsi="Arial" w:cs="Arial"/>
                <w:color w:val="000000"/>
                <w:sz w:val="20"/>
              </w:rPr>
              <w:t>mâle</w:t>
            </w:r>
            <w:proofErr w:type="spellEnd"/>
          </w:p>
        </w:tc>
        <w:tc>
          <w:tcPr>
            <w:tcW w:w="1148" w:type="dxa"/>
            <w:tcBorders>
              <w:left w:val="nil"/>
              <w:right w:val="nil"/>
            </w:tcBorders>
            <w:shd w:val="clear" w:color="auto" w:fill="auto"/>
            <w:noWrap/>
          </w:tcPr>
          <w:p w:rsidR="00330E46" w:rsidRPr="00E925EB" w:rsidRDefault="00330E46" w:rsidP="00330E46">
            <w:pPr>
              <w:widowControl/>
              <w:jc w:val="left"/>
              <w:rPr>
                <w:rFonts w:ascii="Arial" w:hAnsi="Arial" w:cs="Arial"/>
                <w:snapToGrid/>
                <w:color w:val="000000"/>
                <w:sz w:val="20"/>
                <w:lang w:val="fr-FR"/>
              </w:rPr>
            </w:pPr>
          </w:p>
        </w:tc>
      </w:tr>
      <w:tr w:rsidR="00330E46" w:rsidRPr="00135882" w:rsidTr="00330E46">
        <w:trPr>
          <w:trHeight w:val="255"/>
        </w:trPr>
        <w:tc>
          <w:tcPr>
            <w:tcW w:w="980" w:type="dxa"/>
            <w:tcBorders>
              <w:left w:val="nil"/>
              <w:right w:val="nil"/>
            </w:tcBorders>
          </w:tcPr>
          <w:p w:rsidR="00330E46" w:rsidRDefault="00330E46" w:rsidP="00330E46">
            <w:pPr>
              <w:widowControl/>
              <w:jc w:val="left"/>
              <w:rPr>
                <w:rFonts w:ascii="Arial" w:hAnsi="Arial" w:cs="Arial"/>
                <w:color w:val="000000"/>
                <w:sz w:val="20"/>
              </w:rPr>
            </w:pPr>
            <w:proofErr w:type="spellStart"/>
            <w:r w:rsidRPr="00E9705D">
              <w:rPr>
                <w:rFonts w:ascii="Arial" w:hAnsi="Arial" w:cs="Arial"/>
                <w:color w:val="000000"/>
                <w:sz w:val="20"/>
                <w:lang w:val="fr-FR"/>
              </w:rPr>
              <w:t>ueil</w:t>
            </w:r>
            <w:proofErr w:type="spellEnd"/>
          </w:p>
        </w:tc>
        <w:tc>
          <w:tcPr>
            <w:tcW w:w="1134" w:type="dxa"/>
            <w:tcBorders>
              <w:left w:val="nil"/>
              <w:right w:val="nil"/>
            </w:tcBorders>
          </w:tcPr>
          <w:p w:rsidR="00330E46" w:rsidRDefault="00330E46" w:rsidP="00330E46">
            <w:pPr>
              <w:widowControl/>
              <w:jc w:val="left"/>
              <w:rPr>
                <w:rFonts w:ascii="Arial" w:hAnsi="Arial" w:cs="Arial"/>
                <w:color w:val="000000"/>
                <w:sz w:val="20"/>
              </w:rPr>
            </w:pPr>
          </w:p>
        </w:tc>
        <w:tc>
          <w:tcPr>
            <w:tcW w:w="1134" w:type="dxa"/>
            <w:tcBorders>
              <w:left w:val="nil"/>
              <w:right w:val="nil"/>
            </w:tcBorders>
            <w:shd w:val="clear" w:color="auto" w:fill="auto"/>
            <w:noWrap/>
          </w:tcPr>
          <w:p w:rsidR="00330E46" w:rsidRDefault="00330E46" w:rsidP="00330E46">
            <w:pPr>
              <w:widowControl/>
              <w:jc w:val="left"/>
              <w:rPr>
                <w:rFonts w:ascii="Arial" w:hAnsi="Arial" w:cs="Arial"/>
                <w:color w:val="000000"/>
                <w:sz w:val="20"/>
              </w:rPr>
            </w:pPr>
            <w:proofErr w:type="spellStart"/>
            <w:r w:rsidRPr="00E9705D">
              <w:rPr>
                <w:rFonts w:ascii="Arial" w:hAnsi="Arial" w:cs="Arial"/>
                <w:color w:val="000000"/>
                <w:sz w:val="20"/>
                <w:u w:val="single"/>
                <w:lang w:val="fr-FR"/>
              </w:rPr>
              <w:t>o</w:t>
            </w:r>
            <w:r w:rsidRPr="00E9705D">
              <w:rPr>
                <w:rFonts w:ascii="Arial" w:hAnsi="Arial" w:cs="Arial"/>
                <w:color w:val="000000"/>
                <w:sz w:val="20"/>
                <w:lang w:val="fr-FR"/>
              </w:rPr>
              <w:t>culu</w:t>
            </w:r>
            <w:proofErr w:type="spellEnd"/>
          </w:p>
        </w:tc>
        <w:tc>
          <w:tcPr>
            <w:tcW w:w="1008" w:type="dxa"/>
            <w:tcBorders>
              <w:left w:val="nil"/>
              <w:right w:val="nil"/>
            </w:tcBorders>
          </w:tcPr>
          <w:p w:rsidR="00330E46" w:rsidRDefault="00330E46" w:rsidP="00330E46">
            <w:pPr>
              <w:widowControl/>
              <w:jc w:val="left"/>
              <w:rPr>
                <w:rFonts w:ascii="Arial" w:hAnsi="Arial" w:cs="Arial"/>
                <w:color w:val="000000"/>
                <w:sz w:val="20"/>
              </w:rPr>
            </w:pPr>
          </w:p>
        </w:tc>
        <w:tc>
          <w:tcPr>
            <w:tcW w:w="1344" w:type="dxa"/>
            <w:tcBorders>
              <w:left w:val="nil"/>
              <w:right w:val="nil"/>
            </w:tcBorders>
          </w:tcPr>
          <w:p w:rsidR="00330E46" w:rsidRDefault="00330E46" w:rsidP="00330E46">
            <w:pPr>
              <w:widowControl/>
              <w:jc w:val="left"/>
              <w:rPr>
                <w:rFonts w:ascii="Arial" w:hAnsi="Arial" w:cs="Arial"/>
                <w:snapToGrid/>
                <w:color w:val="000000"/>
                <w:sz w:val="20"/>
                <w:lang w:val="fr-FR"/>
              </w:rPr>
            </w:pPr>
          </w:p>
        </w:tc>
        <w:tc>
          <w:tcPr>
            <w:tcW w:w="1553" w:type="dxa"/>
            <w:tcBorders>
              <w:left w:val="nil"/>
              <w:right w:val="nil"/>
            </w:tcBorders>
            <w:shd w:val="clear" w:color="auto" w:fill="auto"/>
            <w:noWrap/>
          </w:tcPr>
          <w:p w:rsidR="00330E46" w:rsidRPr="00135882" w:rsidRDefault="00330E46" w:rsidP="00330E46">
            <w:pPr>
              <w:widowControl/>
              <w:jc w:val="left"/>
              <w:rPr>
                <w:rFonts w:ascii="Arial" w:hAnsi="Arial" w:cs="Arial"/>
                <w:snapToGrid/>
                <w:color w:val="000000"/>
                <w:sz w:val="20"/>
                <w:lang w:val="fr-FR"/>
              </w:rPr>
            </w:pPr>
            <w:r w:rsidRPr="00E9705D">
              <w:rPr>
                <w:rFonts w:ascii="Arial" w:hAnsi="Arial" w:cs="Arial"/>
                <w:color w:val="000000"/>
                <w:sz w:val="20"/>
                <w:lang w:val="fr-FR"/>
              </w:rPr>
              <w:t>œil</w:t>
            </w:r>
          </w:p>
        </w:tc>
        <w:tc>
          <w:tcPr>
            <w:tcW w:w="1148" w:type="dxa"/>
            <w:tcBorders>
              <w:left w:val="nil"/>
              <w:right w:val="nil"/>
            </w:tcBorders>
            <w:shd w:val="clear" w:color="auto" w:fill="auto"/>
            <w:noWrap/>
          </w:tcPr>
          <w:p w:rsidR="00330E46" w:rsidRPr="00135882" w:rsidRDefault="00330E46" w:rsidP="00330E46">
            <w:pPr>
              <w:widowControl/>
              <w:jc w:val="left"/>
              <w:rPr>
                <w:rFonts w:ascii="Arial" w:hAnsi="Arial" w:cs="Arial"/>
                <w:snapToGrid/>
                <w:color w:val="000000"/>
                <w:sz w:val="20"/>
                <w:lang w:val="fr-FR"/>
              </w:rPr>
            </w:pPr>
            <w:proofErr w:type="spellStart"/>
            <w:r>
              <w:rPr>
                <w:rFonts w:ascii="Arial" w:hAnsi="Arial" w:cs="Arial"/>
                <w:color w:val="000000"/>
                <w:sz w:val="20"/>
                <w:lang w:val="fr-FR"/>
              </w:rPr>
              <w:t>it</w:t>
            </w:r>
            <w:proofErr w:type="spellEnd"/>
            <w:r>
              <w:rPr>
                <w:rFonts w:ascii="Arial" w:hAnsi="Arial" w:cs="Arial"/>
                <w:color w:val="000000"/>
                <w:sz w:val="20"/>
                <w:lang w:val="fr-FR"/>
              </w:rPr>
              <w:t xml:space="preserve">. </w:t>
            </w:r>
            <w:proofErr w:type="spellStart"/>
            <w:r w:rsidRPr="00E9705D">
              <w:rPr>
                <w:rFonts w:ascii="Arial" w:hAnsi="Arial" w:cs="Arial"/>
                <w:color w:val="000000"/>
                <w:sz w:val="20"/>
                <w:lang w:val="fr-FR"/>
              </w:rPr>
              <w:t>occhio</w:t>
            </w:r>
            <w:proofErr w:type="spellEnd"/>
          </w:p>
        </w:tc>
      </w:tr>
      <w:tr w:rsidR="00330E46" w:rsidRPr="00135882" w:rsidTr="00330E46">
        <w:trPr>
          <w:trHeight w:val="255"/>
        </w:trPr>
        <w:tc>
          <w:tcPr>
            <w:tcW w:w="980" w:type="dxa"/>
            <w:tcBorders>
              <w:left w:val="nil"/>
              <w:right w:val="nil"/>
            </w:tcBorders>
          </w:tcPr>
          <w:p w:rsidR="00330E46" w:rsidRDefault="00330E46" w:rsidP="00330E46">
            <w:pPr>
              <w:widowControl/>
              <w:jc w:val="left"/>
              <w:rPr>
                <w:rFonts w:ascii="Arial" w:hAnsi="Arial" w:cs="Arial"/>
                <w:color w:val="000000"/>
                <w:sz w:val="20"/>
              </w:rPr>
            </w:pPr>
            <w:proofErr w:type="spellStart"/>
            <w:r w:rsidRPr="00E9705D">
              <w:rPr>
                <w:rFonts w:ascii="Arial" w:hAnsi="Arial" w:cs="Arial"/>
                <w:color w:val="000000"/>
                <w:sz w:val="20"/>
                <w:lang w:val="fr-FR"/>
              </w:rPr>
              <w:t>uel</w:t>
            </w:r>
            <w:proofErr w:type="spellEnd"/>
          </w:p>
        </w:tc>
        <w:tc>
          <w:tcPr>
            <w:tcW w:w="1134" w:type="dxa"/>
            <w:tcBorders>
              <w:left w:val="nil"/>
              <w:right w:val="nil"/>
            </w:tcBorders>
          </w:tcPr>
          <w:p w:rsidR="00330E46" w:rsidRDefault="00330E46" w:rsidP="00330E46">
            <w:pPr>
              <w:widowControl/>
              <w:jc w:val="left"/>
              <w:rPr>
                <w:rFonts w:ascii="Arial" w:hAnsi="Arial" w:cs="Arial"/>
                <w:color w:val="000000"/>
                <w:sz w:val="20"/>
              </w:rPr>
            </w:pPr>
          </w:p>
        </w:tc>
        <w:tc>
          <w:tcPr>
            <w:tcW w:w="1134" w:type="dxa"/>
            <w:tcBorders>
              <w:left w:val="nil"/>
              <w:right w:val="nil"/>
            </w:tcBorders>
            <w:shd w:val="clear" w:color="auto" w:fill="auto"/>
            <w:noWrap/>
          </w:tcPr>
          <w:p w:rsidR="00330E46" w:rsidRDefault="00330E46" w:rsidP="00330E46">
            <w:pPr>
              <w:widowControl/>
              <w:jc w:val="left"/>
              <w:rPr>
                <w:rFonts w:ascii="Arial" w:hAnsi="Arial" w:cs="Arial"/>
                <w:color w:val="000000"/>
                <w:sz w:val="20"/>
              </w:rPr>
            </w:pPr>
            <w:proofErr w:type="spellStart"/>
            <w:r w:rsidRPr="00E9705D">
              <w:rPr>
                <w:rFonts w:ascii="Arial" w:hAnsi="Arial" w:cs="Arial"/>
                <w:color w:val="000000"/>
                <w:sz w:val="20"/>
                <w:u w:val="single"/>
                <w:lang w:val="fr-FR"/>
              </w:rPr>
              <w:t>o</w:t>
            </w:r>
            <w:r w:rsidRPr="00E9705D">
              <w:rPr>
                <w:rFonts w:ascii="Arial" w:hAnsi="Arial" w:cs="Arial"/>
                <w:color w:val="000000"/>
                <w:sz w:val="20"/>
                <w:lang w:val="fr-FR"/>
              </w:rPr>
              <w:t>culu</w:t>
            </w:r>
            <w:proofErr w:type="spellEnd"/>
          </w:p>
        </w:tc>
        <w:tc>
          <w:tcPr>
            <w:tcW w:w="1008" w:type="dxa"/>
            <w:tcBorders>
              <w:left w:val="nil"/>
              <w:right w:val="nil"/>
            </w:tcBorders>
          </w:tcPr>
          <w:p w:rsidR="00330E46" w:rsidRDefault="00330E46" w:rsidP="00330E46">
            <w:pPr>
              <w:widowControl/>
              <w:jc w:val="left"/>
              <w:rPr>
                <w:rFonts w:ascii="Arial" w:hAnsi="Arial" w:cs="Arial"/>
                <w:color w:val="000000"/>
                <w:sz w:val="20"/>
              </w:rPr>
            </w:pPr>
          </w:p>
        </w:tc>
        <w:tc>
          <w:tcPr>
            <w:tcW w:w="1344" w:type="dxa"/>
            <w:tcBorders>
              <w:left w:val="nil"/>
              <w:right w:val="nil"/>
            </w:tcBorders>
          </w:tcPr>
          <w:p w:rsidR="00330E46" w:rsidRDefault="00330E46" w:rsidP="00330E46">
            <w:pPr>
              <w:widowControl/>
              <w:jc w:val="left"/>
              <w:rPr>
                <w:rFonts w:ascii="Arial" w:hAnsi="Arial" w:cs="Arial"/>
                <w:snapToGrid/>
                <w:color w:val="000000"/>
                <w:sz w:val="20"/>
                <w:lang w:val="fr-FR"/>
              </w:rPr>
            </w:pPr>
          </w:p>
        </w:tc>
        <w:tc>
          <w:tcPr>
            <w:tcW w:w="1553" w:type="dxa"/>
            <w:tcBorders>
              <w:left w:val="nil"/>
              <w:right w:val="nil"/>
            </w:tcBorders>
            <w:shd w:val="clear" w:color="auto" w:fill="auto"/>
            <w:noWrap/>
          </w:tcPr>
          <w:p w:rsidR="00330E46" w:rsidRPr="00135882" w:rsidRDefault="00330E46" w:rsidP="00330E46">
            <w:pPr>
              <w:widowControl/>
              <w:jc w:val="left"/>
              <w:rPr>
                <w:rFonts w:ascii="Arial" w:hAnsi="Arial" w:cs="Arial"/>
                <w:snapToGrid/>
                <w:color w:val="000000"/>
                <w:sz w:val="20"/>
                <w:lang w:val="fr-FR"/>
              </w:rPr>
            </w:pPr>
            <w:r w:rsidRPr="00E9705D">
              <w:rPr>
                <w:rFonts w:ascii="Arial" w:hAnsi="Arial" w:cs="Arial"/>
                <w:color w:val="000000"/>
                <w:sz w:val="20"/>
                <w:lang w:val="fr-FR"/>
              </w:rPr>
              <w:t>œil</w:t>
            </w:r>
          </w:p>
        </w:tc>
        <w:tc>
          <w:tcPr>
            <w:tcW w:w="1148" w:type="dxa"/>
            <w:tcBorders>
              <w:left w:val="nil"/>
              <w:right w:val="nil"/>
            </w:tcBorders>
            <w:shd w:val="clear" w:color="auto" w:fill="auto"/>
            <w:noWrap/>
          </w:tcPr>
          <w:p w:rsidR="00330E46" w:rsidRPr="00135882" w:rsidRDefault="00330E46" w:rsidP="00330E46">
            <w:pPr>
              <w:widowControl/>
              <w:jc w:val="left"/>
              <w:rPr>
                <w:rFonts w:ascii="Arial" w:hAnsi="Arial" w:cs="Arial"/>
                <w:snapToGrid/>
                <w:color w:val="000000"/>
                <w:sz w:val="20"/>
                <w:lang w:val="fr-FR"/>
              </w:rPr>
            </w:pPr>
            <w:proofErr w:type="spellStart"/>
            <w:r>
              <w:rPr>
                <w:rFonts w:ascii="Arial" w:hAnsi="Arial" w:cs="Arial"/>
                <w:color w:val="000000"/>
                <w:sz w:val="20"/>
                <w:lang w:val="fr-FR"/>
              </w:rPr>
              <w:t>it</w:t>
            </w:r>
            <w:proofErr w:type="spellEnd"/>
            <w:r>
              <w:rPr>
                <w:rFonts w:ascii="Arial" w:hAnsi="Arial" w:cs="Arial"/>
                <w:color w:val="000000"/>
                <w:sz w:val="20"/>
                <w:lang w:val="fr-FR"/>
              </w:rPr>
              <w:t xml:space="preserve">. </w:t>
            </w:r>
            <w:proofErr w:type="spellStart"/>
            <w:r w:rsidRPr="00E9705D">
              <w:rPr>
                <w:rFonts w:ascii="Arial" w:hAnsi="Arial" w:cs="Arial"/>
                <w:color w:val="000000"/>
                <w:sz w:val="20"/>
                <w:lang w:val="fr-FR"/>
              </w:rPr>
              <w:t>occhio</w:t>
            </w:r>
            <w:proofErr w:type="spellEnd"/>
          </w:p>
        </w:tc>
      </w:tr>
      <w:tr w:rsidR="00330E46" w:rsidRPr="00135882" w:rsidTr="00330E46">
        <w:trPr>
          <w:trHeight w:val="255"/>
        </w:trPr>
        <w:tc>
          <w:tcPr>
            <w:tcW w:w="980" w:type="dxa"/>
            <w:tcBorders>
              <w:left w:val="nil"/>
              <w:right w:val="nil"/>
            </w:tcBorders>
          </w:tcPr>
          <w:p w:rsidR="00330E46" w:rsidRDefault="00330E46" w:rsidP="00330E46">
            <w:pPr>
              <w:widowControl/>
              <w:jc w:val="left"/>
              <w:rPr>
                <w:rFonts w:ascii="Arial" w:hAnsi="Arial" w:cs="Arial"/>
                <w:color w:val="000000"/>
                <w:sz w:val="20"/>
              </w:rPr>
            </w:pPr>
            <w:proofErr w:type="spellStart"/>
            <w:r w:rsidRPr="00E9705D">
              <w:rPr>
                <w:rFonts w:ascii="Arial" w:hAnsi="Arial" w:cs="Arial"/>
                <w:color w:val="000000"/>
                <w:sz w:val="20"/>
                <w:lang w:val="fr-FR"/>
              </w:rPr>
              <w:t>oil</w:t>
            </w:r>
            <w:proofErr w:type="spellEnd"/>
          </w:p>
        </w:tc>
        <w:tc>
          <w:tcPr>
            <w:tcW w:w="1134" w:type="dxa"/>
            <w:tcBorders>
              <w:left w:val="nil"/>
              <w:right w:val="nil"/>
            </w:tcBorders>
          </w:tcPr>
          <w:p w:rsidR="00330E46" w:rsidRDefault="00330E46" w:rsidP="00330E46">
            <w:pPr>
              <w:widowControl/>
              <w:jc w:val="left"/>
              <w:rPr>
                <w:rFonts w:ascii="Arial" w:hAnsi="Arial" w:cs="Arial"/>
                <w:color w:val="000000"/>
                <w:sz w:val="20"/>
              </w:rPr>
            </w:pPr>
          </w:p>
        </w:tc>
        <w:tc>
          <w:tcPr>
            <w:tcW w:w="1134" w:type="dxa"/>
            <w:tcBorders>
              <w:left w:val="nil"/>
              <w:right w:val="nil"/>
            </w:tcBorders>
            <w:shd w:val="clear" w:color="auto" w:fill="auto"/>
            <w:noWrap/>
          </w:tcPr>
          <w:p w:rsidR="00330E46" w:rsidRDefault="00330E46" w:rsidP="00330E46">
            <w:pPr>
              <w:widowControl/>
              <w:jc w:val="left"/>
              <w:rPr>
                <w:rFonts w:ascii="Arial" w:hAnsi="Arial" w:cs="Arial"/>
                <w:color w:val="000000"/>
                <w:sz w:val="20"/>
              </w:rPr>
            </w:pPr>
            <w:proofErr w:type="spellStart"/>
            <w:r w:rsidRPr="00E9705D">
              <w:rPr>
                <w:rFonts w:ascii="Arial" w:hAnsi="Arial" w:cs="Arial"/>
                <w:color w:val="000000"/>
                <w:sz w:val="20"/>
                <w:u w:val="single"/>
                <w:lang w:val="fr-FR"/>
              </w:rPr>
              <w:t>o</w:t>
            </w:r>
            <w:r w:rsidRPr="00E9705D">
              <w:rPr>
                <w:rFonts w:ascii="Arial" w:hAnsi="Arial" w:cs="Arial"/>
                <w:color w:val="000000"/>
                <w:sz w:val="20"/>
                <w:lang w:val="fr-FR"/>
              </w:rPr>
              <w:t>culu</w:t>
            </w:r>
            <w:proofErr w:type="spellEnd"/>
          </w:p>
        </w:tc>
        <w:tc>
          <w:tcPr>
            <w:tcW w:w="1008" w:type="dxa"/>
            <w:tcBorders>
              <w:left w:val="nil"/>
              <w:right w:val="nil"/>
            </w:tcBorders>
          </w:tcPr>
          <w:p w:rsidR="00330E46" w:rsidRDefault="00330E46" w:rsidP="00330E46">
            <w:pPr>
              <w:widowControl/>
              <w:jc w:val="left"/>
              <w:rPr>
                <w:rFonts w:ascii="Arial" w:hAnsi="Arial" w:cs="Arial"/>
                <w:color w:val="000000"/>
                <w:sz w:val="20"/>
              </w:rPr>
            </w:pPr>
          </w:p>
        </w:tc>
        <w:tc>
          <w:tcPr>
            <w:tcW w:w="1344" w:type="dxa"/>
            <w:tcBorders>
              <w:left w:val="nil"/>
              <w:right w:val="nil"/>
            </w:tcBorders>
          </w:tcPr>
          <w:p w:rsidR="00330E46" w:rsidRDefault="00330E46" w:rsidP="00330E46">
            <w:pPr>
              <w:widowControl/>
              <w:jc w:val="left"/>
              <w:rPr>
                <w:rFonts w:ascii="Arial" w:hAnsi="Arial" w:cs="Arial"/>
                <w:snapToGrid/>
                <w:color w:val="000000"/>
                <w:sz w:val="20"/>
                <w:lang w:val="fr-FR"/>
              </w:rPr>
            </w:pPr>
          </w:p>
        </w:tc>
        <w:tc>
          <w:tcPr>
            <w:tcW w:w="1553" w:type="dxa"/>
            <w:tcBorders>
              <w:left w:val="nil"/>
              <w:right w:val="nil"/>
            </w:tcBorders>
            <w:shd w:val="clear" w:color="auto" w:fill="auto"/>
            <w:noWrap/>
          </w:tcPr>
          <w:p w:rsidR="00330E46" w:rsidRPr="00135882" w:rsidRDefault="00330E46" w:rsidP="00330E46">
            <w:pPr>
              <w:widowControl/>
              <w:jc w:val="left"/>
              <w:rPr>
                <w:rFonts w:ascii="Arial" w:hAnsi="Arial" w:cs="Arial"/>
                <w:snapToGrid/>
                <w:color w:val="000000"/>
                <w:sz w:val="20"/>
                <w:lang w:val="fr-FR"/>
              </w:rPr>
            </w:pPr>
            <w:r w:rsidRPr="00E9705D">
              <w:rPr>
                <w:rFonts w:ascii="Arial" w:hAnsi="Arial" w:cs="Arial"/>
                <w:color w:val="000000"/>
                <w:sz w:val="20"/>
                <w:lang w:val="fr-FR"/>
              </w:rPr>
              <w:t>œil</w:t>
            </w:r>
          </w:p>
        </w:tc>
        <w:tc>
          <w:tcPr>
            <w:tcW w:w="1148" w:type="dxa"/>
            <w:tcBorders>
              <w:left w:val="nil"/>
              <w:right w:val="nil"/>
            </w:tcBorders>
            <w:shd w:val="clear" w:color="auto" w:fill="auto"/>
            <w:noWrap/>
          </w:tcPr>
          <w:p w:rsidR="00330E46" w:rsidRPr="00135882" w:rsidRDefault="00330E46" w:rsidP="00330E46">
            <w:pPr>
              <w:widowControl/>
              <w:jc w:val="left"/>
              <w:rPr>
                <w:rFonts w:ascii="Arial" w:hAnsi="Arial" w:cs="Arial"/>
                <w:snapToGrid/>
                <w:color w:val="000000"/>
                <w:sz w:val="20"/>
                <w:lang w:val="fr-FR"/>
              </w:rPr>
            </w:pPr>
            <w:proofErr w:type="spellStart"/>
            <w:r>
              <w:rPr>
                <w:rFonts w:ascii="Arial" w:hAnsi="Arial" w:cs="Arial"/>
                <w:color w:val="000000"/>
                <w:sz w:val="20"/>
                <w:lang w:val="fr-FR"/>
              </w:rPr>
              <w:t>it</w:t>
            </w:r>
            <w:proofErr w:type="spellEnd"/>
            <w:r>
              <w:rPr>
                <w:rFonts w:ascii="Arial" w:hAnsi="Arial" w:cs="Arial"/>
                <w:color w:val="000000"/>
                <w:sz w:val="20"/>
                <w:lang w:val="fr-FR"/>
              </w:rPr>
              <w:t xml:space="preserve">. </w:t>
            </w:r>
            <w:proofErr w:type="spellStart"/>
            <w:r w:rsidRPr="00E9705D">
              <w:rPr>
                <w:rFonts w:ascii="Arial" w:hAnsi="Arial" w:cs="Arial"/>
                <w:color w:val="000000"/>
                <w:sz w:val="20"/>
                <w:lang w:val="fr-FR"/>
              </w:rPr>
              <w:t>occhio</w:t>
            </w:r>
            <w:proofErr w:type="spellEnd"/>
          </w:p>
        </w:tc>
      </w:tr>
    </w:tbl>
    <w:p w:rsidR="00330E46" w:rsidRDefault="00330E46" w:rsidP="00330E46">
      <w:pPr>
        <w:ind w:firstLine="567"/>
        <w:rPr>
          <w:lang w:val="fr-FR"/>
        </w:rPr>
      </w:pPr>
    </w:p>
    <w:p w:rsidR="00330E46" w:rsidRDefault="00330E46" w:rsidP="00330E46">
      <w:pPr>
        <w:ind w:firstLine="567"/>
        <w:rPr>
          <w:lang w:val="fr-FR"/>
        </w:rPr>
      </w:pPr>
      <w:r>
        <w:rPr>
          <w:lang w:val="fr-FR"/>
        </w:rPr>
        <w:t xml:space="preserve">Ici les différentes formes AF </w:t>
      </w:r>
      <w:r w:rsidR="00311DB1">
        <w:rPr>
          <w:lang w:val="fr-FR"/>
        </w:rPr>
        <w:t xml:space="preserve">d'un mot </w:t>
      </w:r>
      <w:r>
        <w:rPr>
          <w:lang w:val="fr-FR"/>
        </w:rPr>
        <w:t>occupent donc des lignes différentes</w:t>
      </w:r>
      <w:r w:rsidR="00311DB1">
        <w:rPr>
          <w:lang w:val="fr-FR"/>
        </w:rPr>
        <w:t xml:space="preserve"> (et non pas des colonnes différentes). Par conséquent les colonnes AF1, AF2, AF3, ..., AF9 ont disparu. Toute</w:t>
      </w:r>
      <w:r w:rsidR="00DE0DE2">
        <w:rPr>
          <w:lang w:val="fr-FR"/>
        </w:rPr>
        <w:t>s</w:t>
      </w:r>
      <w:r w:rsidR="00311DB1">
        <w:rPr>
          <w:lang w:val="fr-FR"/>
        </w:rPr>
        <w:t xml:space="preserve"> les autres colonnes du fichier mère en revanche sont maintenues : la ligne de chaque </w:t>
      </w:r>
      <w:r w:rsidR="00311DB1">
        <w:rPr>
          <w:lang w:val="fr-FR"/>
        </w:rPr>
        <w:lastRenderedPageBreak/>
        <w:t xml:space="preserve">forme AF précise les différents étymons, les différentes formes MF, FC etc. </w:t>
      </w:r>
      <w:r w:rsidR="00282ADD">
        <w:rPr>
          <w:lang w:val="fr-FR"/>
        </w:rPr>
        <w:t xml:space="preserve">Si donc il existe trois formes AF pour un mot donné, comme pour </w:t>
      </w:r>
      <w:proofErr w:type="spellStart"/>
      <w:r w:rsidR="00282ADD" w:rsidRPr="00282ADD">
        <w:rPr>
          <w:u w:val="single"/>
          <w:lang w:val="fr-FR"/>
        </w:rPr>
        <w:t>o</w:t>
      </w:r>
      <w:r w:rsidR="00282ADD">
        <w:rPr>
          <w:lang w:val="fr-FR"/>
        </w:rPr>
        <w:t>culu</w:t>
      </w:r>
      <w:proofErr w:type="spellEnd"/>
      <w:r w:rsidR="00282ADD">
        <w:rPr>
          <w:lang w:val="fr-FR"/>
        </w:rPr>
        <w:t xml:space="preserve"> dans le tableau ci-dessus, il y aura trois lignes qui sauf pour la première colonne seront identiques : dans les autres colonnes la même l'information est répliquée trois fois puisqu'elle se rapporte de la même manière aux trois formes AF.</w:t>
      </w:r>
    </w:p>
    <w:p w:rsidR="00282ADD" w:rsidRDefault="00282ADD" w:rsidP="00330E46">
      <w:pPr>
        <w:ind w:firstLine="567"/>
        <w:rPr>
          <w:lang w:val="fr-FR"/>
        </w:rPr>
      </w:pPr>
      <w:r>
        <w:rPr>
          <w:lang w:val="fr-FR"/>
        </w:rPr>
        <w:t>Il en va de même pour les autres fichiers qui organisent l'accès par période. A titre d'exemple, considérons le même contenu tel qu'il apparaît dans le fichier par étymon.</w:t>
      </w:r>
    </w:p>
    <w:p w:rsidR="00282ADD" w:rsidRDefault="00282ADD" w:rsidP="00330E46">
      <w:pPr>
        <w:ind w:firstLine="567"/>
        <w:rPr>
          <w:lang w:val="fr-FR"/>
        </w:rPr>
      </w:pPr>
    </w:p>
    <w:tbl>
      <w:tblPr>
        <w:tblW w:w="8749" w:type="dxa"/>
        <w:tblInd w:w="70" w:type="dxa"/>
        <w:tblCellMar>
          <w:left w:w="70" w:type="dxa"/>
          <w:right w:w="70" w:type="dxa"/>
        </w:tblCellMar>
        <w:tblLook w:val="04A0" w:firstRow="1" w:lastRow="0" w:firstColumn="1" w:lastColumn="0" w:noHBand="0" w:noVBand="1"/>
      </w:tblPr>
      <w:tblGrid>
        <w:gridCol w:w="1162"/>
        <w:gridCol w:w="1120"/>
        <w:gridCol w:w="985"/>
        <w:gridCol w:w="1000"/>
        <w:gridCol w:w="885"/>
        <w:gridCol w:w="1315"/>
        <w:gridCol w:w="1092"/>
        <w:gridCol w:w="1190"/>
      </w:tblGrid>
      <w:tr w:rsidR="00B87B3E" w:rsidRPr="00E925EB" w:rsidTr="00B87B3E">
        <w:trPr>
          <w:trHeight w:val="255"/>
        </w:trPr>
        <w:tc>
          <w:tcPr>
            <w:tcW w:w="1162" w:type="dxa"/>
            <w:tcBorders>
              <w:top w:val="nil"/>
              <w:left w:val="nil"/>
              <w:bottom w:val="single" w:sz="4" w:space="0" w:color="auto"/>
              <w:right w:val="nil"/>
            </w:tcBorders>
          </w:tcPr>
          <w:p w:rsidR="00B87B3E" w:rsidRPr="00E925EB" w:rsidRDefault="00B87B3E" w:rsidP="00B87B3E">
            <w:pPr>
              <w:widowControl/>
              <w:jc w:val="left"/>
              <w:rPr>
                <w:rFonts w:ascii="Arial" w:hAnsi="Arial" w:cs="Arial"/>
                <w:snapToGrid/>
                <w:color w:val="000000"/>
                <w:sz w:val="20"/>
                <w:lang w:val="fr-FR"/>
              </w:rPr>
            </w:pPr>
            <w:r>
              <w:rPr>
                <w:rFonts w:ascii="Arial" w:hAnsi="Arial" w:cs="Arial"/>
                <w:snapToGrid/>
                <w:color w:val="000000"/>
                <w:sz w:val="20"/>
                <w:lang w:val="fr-FR"/>
              </w:rPr>
              <w:t>étymon</w:t>
            </w:r>
          </w:p>
        </w:tc>
        <w:tc>
          <w:tcPr>
            <w:tcW w:w="1120" w:type="dxa"/>
            <w:tcBorders>
              <w:top w:val="nil"/>
              <w:left w:val="nil"/>
              <w:bottom w:val="single" w:sz="4" w:space="0" w:color="auto"/>
              <w:right w:val="nil"/>
            </w:tcBorders>
          </w:tcPr>
          <w:p w:rsidR="00B87B3E" w:rsidRPr="00E925EB" w:rsidRDefault="00B87B3E" w:rsidP="00B87B3E">
            <w:pPr>
              <w:widowControl/>
              <w:jc w:val="left"/>
              <w:rPr>
                <w:rFonts w:ascii="Arial" w:hAnsi="Arial" w:cs="Arial"/>
                <w:snapToGrid/>
                <w:color w:val="000000"/>
                <w:sz w:val="20"/>
                <w:lang w:val="fr-FR"/>
              </w:rPr>
            </w:pPr>
            <w:r>
              <w:rPr>
                <w:rFonts w:ascii="Arial" w:hAnsi="Arial" w:cs="Arial"/>
                <w:snapToGrid/>
                <w:color w:val="000000"/>
                <w:sz w:val="20"/>
                <w:lang w:val="fr-FR"/>
              </w:rPr>
              <w:t>grec</w:t>
            </w:r>
          </w:p>
        </w:tc>
        <w:tc>
          <w:tcPr>
            <w:tcW w:w="985" w:type="dxa"/>
            <w:tcBorders>
              <w:top w:val="nil"/>
              <w:left w:val="nil"/>
              <w:bottom w:val="single" w:sz="4" w:space="0" w:color="auto"/>
              <w:right w:val="nil"/>
            </w:tcBorders>
            <w:shd w:val="clear" w:color="auto" w:fill="auto"/>
            <w:noWrap/>
          </w:tcPr>
          <w:p w:rsidR="00B87B3E" w:rsidRPr="00E925EB" w:rsidRDefault="00B87B3E" w:rsidP="00B87B3E">
            <w:pPr>
              <w:widowControl/>
              <w:jc w:val="left"/>
              <w:rPr>
                <w:rFonts w:ascii="Arial" w:hAnsi="Arial" w:cs="Arial"/>
                <w:snapToGrid/>
                <w:color w:val="000000"/>
                <w:sz w:val="20"/>
                <w:lang w:val="fr-FR"/>
              </w:rPr>
            </w:pPr>
            <w:r>
              <w:rPr>
                <w:rFonts w:ascii="Arial" w:hAnsi="Arial" w:cs="Arial"/>
                <w:snapToGrid/>
                <w:color w:val="000000"/>
                <w:sz w:val="20"/>
                <w:lang w:val="fr-FR"/>
              </w:rPr>
              <w:t>AF1</w:t>
            </w:r>
          </w:p>
        </w:tc>
        <w:tc>
          <w:tcPr>
            <w:tcW w:w="1000" w:type="dxa"/>
            <w:tcBorders>
              <w:top w:val="nil"/>
              <w:left w:val="nil"/>
              <w:bottom w:val="single" w:sz="4" w:space="0" w:color="auto"/>
              <w:right w:val="nil"/>
            </w:tcBorders>
          </w:tcPr>
          <w:p w:rsidR="00B87B3E" w:rsidRPr="00E925EB" w:rsidRDefault="00B87B3E" w:rsidP="00B87B3E">
            <w:pPr>
              <w:widowControl/>
              <w:jc w:val="left"/>
              <w:rPr>
                <w:rFonts w:ascii="Arial" w:hAnsi="Arial" w:cs="Arial"/>
                <w:snapToGrid/>
                <w:color w:val="000000"/>
                <w:sz w:val="20"/>
                <w:lang w:val="fr-FR"/>
              </w:rPr>
            </w:pPr>
            <w:r>
              <w:rPr>
                <w:rFonts w:ascii="Arial" w:hAnsi="Arial" w:cs="Arial"/>
                <w:snapToGrid/>
                <w:color w:val="000000"/>
                <w:sz w:val="20"/>
                <w:lang w:val="fr-FR"/>
              </w:rPr>
              <w:t>AF2</w:t>
            </w:r>
          </w:p>
        </w:tc>
        <w:tc>
          <w:tcPr>
            <w:tcW w:w="885" w:type="dxa"/>
            <w:tcBorders>
              <w:top w:val="nil"/>
              <w:left w:val="nil"/>
              <w:bottom w:val="single" w:sz="4" w:space="0" w:color="auto"/>
              <w:right w:val="nil"/>
            </w:tcBorders>
          </w:tcPr>
          <w:p w:rsidR="00B87B3E" w:rsidRPr="00E925EB" w:rsidRDefault="00B87B3E" w:rsidP="00B87B3E">
            <w:pPr>
              <w:widowControl/>
              <w:jc w:val="left"/>
              <w:rPr>
                <w:rFonts w:ascii="Arial" w:hAnsi="Arial" w:cs="Arial"/>
                <w:snapToGrid/>
                <w:color w:val="000000"/>
                <w:sz w:val="20"/>
                <w:lang w:val="fr-FR"/>
              </w:rPr>
            </w:pPr>
            <w:r>
              <w:rPr>
                <w:rFonts w:ascii="Arial" w:hAnsi="Arial" w:cs="Arial"/>
                <w:snapToGrid/>
                <w:color w:val="000000"/>
                <w:sz w:val="20"/>
                <w:lang w:val="fr-FR"/>
              </w:rPr>
              <w:t>AF3</w:t>
            </w:r>
          </w:p>
        </w:tc>
        <w:tc>
          <w:tcPr>
            <w:tcW w:w="1315" w:type="dxa"/>
            <w:tcBorders>
              <w:top w:val="nil"/>
              <w:left w:val="nil"/>
              <w:bottom w:val="single" w:sz="4" w:space="0" w:color="auto"/>
              <w:right w:val="nil"/>
            </w:tcBorders>
            <w:shd w:val="clear" w:color="auto" w:fill="auto"/>
            <w:noWrap/>
          </w:tcPr>
          <w:p w:rsidR="00B87B3E" w:rsidRPr="00E925EB" w:rsidRDefault="00B87B3E" w:rsidP="00B87B3E">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germ</w:t>
            </w:r>
            <w:proofErr w:type="spellEnd"/>
            <w:r>
              <w:rPr>
                <w:rFonts w:ascii="Arial" w:hAnsi="Arial" w:cs="Arial"/>
                <w:snapToGrid/>
                <w:color w:val="000000"/>
                <w:sz w:val="20"/>
                <w:lang w:val="fr-FR"/>
              </w:rPr>
              <w:t xml:space="preserve">. </w:t>
            </w:r>
            <w:proofErr w:type="spellStart"/>
            <w:r>
              <w:rPr>
                <w:rFonts w:ascii="Arial" w:hAnsi="Arial" w:cs="Arial"/>
                <w:snapToGrid/>
                <w:color w:val="000000"/>
                <w:sz w:val="20"/>
                <w:lang w:val="fr-FR"/>
              </w:rPr>
              <w:t>mod</w:t>
            </w:r>
            <w:proofErr w:type="spellEnd"/>
            <w:r>
              <w:rPr>
                <w:rFonts w:ascii="Arial" w:hAnsi="Arial" w:cs="Arial"/>
                <w:snapToGrid/>
                <w:color w:val="000000"/>
                <w:sz w:val="20"/>
                <w:lang w:val="fr-FR"/>
              </w:rPr>
              <w:t>.</w:t>
            </w:r>
          </w:p>
        </w:tc>
        <w:tc>
          <w:tcPr>
            <w:tcW w:w="1092" w:type="dxa"/>
            <w:tcBorders>
              <w:top w:val="nil"/>
              <w:left w:val="nil"/>
              <w:bottom w:val="single" w:sz="4" w:space="0" w:color="auto"/>
              <w:right w:val="nil"/>
            </w:tcBorders>
            <w:shd w:val="clear" w:color="auto" w:fill="auto"/>
            <w:noWrap/>
          </w:tcPr>
          <w:p w:rsidR="00B87B3E" w:rsidRPr="00E925EB" w:rsidRDefault="00B87B3E" w:rsidP="00B87B3E">
            <w:pPr>
              <w:widowControl/>
              <w:jc w:val="left"/>
              <w:rPr>
                <w:rFonts w:ascii="Arial" w:hAnsi="Arial" w:cs="Arial"/>
                <w:snapToGrid/>
                <w:color w:val="000000"/>
                <w:sz w:val="20"/>
                <w:lang w:val="fr-FR"/>
              </w:rPr>
            </w:pPr>
            <w:r>
              <w:rPr>
                <w:rFonts w:ascii="Arial" w:hAnsi="Arial" w:cs="Arial"/>
                <w:snapToGrid/>
                <w:color w:val="000000"/>
                <w:sz w:val="20"/>
                <w:lang w:val="fr-FR"/>
              </w:rPr>
              <w:t>FC</w:t>
            </w:r>
          </w:p>
        </w:tc>
        <w:tc>
          <w:tcPr>
            <w:tcW w:w="1190" w:type="dxa"/>
            <w:tcBorders>
              <w:bottom w:val="single" w:sz="4" w:space="0" w:color="auto"/>
            </w:tcBorders>
          </w:tcPr>
          <w:p w:rsidR="00B87B3E" w:rsidRPr="00E925EB" w:rsidRDefault="00B87B3E" w:rsidP="00B87B3E">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lang</w:t>
            </w:r>
            <w:proofErr w:type="spellEnd"/>
            <w:r>
              <w:rPr>
                <w:rFonts w:ascii="Arial" w:hAnsi="Arial" w:cs="Arial"/>
                <w:snapToGrid/>
                <w:color w:val="000000"/>
                <w:sz w:val="20"/>
                <w:lang w:val="fr-FR"/>
              </w:rPr>
              <w:t>. rom.</w:t>
            </w:r>
          </w:p>
        </w:tc>
      </w:tr>
      <w:tr w:rsidR="00B87B3E" w:rsidTr="00B87B3E">
        <w:trPr>
          <w:trHeight w:val="255"/>
        </w:trPr>
        <w:tc>
          <w:tcPr>
            <w:tcW w:w="1162" w:type="dxa"/>
            <w:tcBorders>
              <w:left w:val="nil"/>
              <w:right w:val="nil"/>
            </w:tcBorders>
          </w:tcPr>
          <w:p w:rsidR="00B87B3E" w:rsidRPr="00E9705D" w:rsidRDefault="00B87B3E" w:rsidP="00B87B3E">
            <w:pPr>
              <w:widowControl/>
              <w:jc w:val="left"/>
              <w:rPr>
                <w:rFonts w:ascii="Arial" w:hAnsi="Arial" w:cs="Arial"/>
                <w:snapToGrid/>
                <w:color w:val="000000"/>
                <w:sz w:val="20"/>
                <w:lang w:val="fr-FR"/>
              </w:rPr>
            </w:pPr>
            <w:proofErr w:type="spellStart"/>
            <w:r>
              <w:rPr>
                <w:rFonts w:ascii="Arial" w:hAnsi="Arial" w:cs="Arial"/>
                <w:color w:val="000000"/>
                <w:sz w:val="20"/>
              </w:rPr>
              <w:t>c</w:t>
            </w:r>
            <w:r>
              <w:rPr>
                <w:rFonts w:ascii="Arial" w:hAnsi="Arial" w:cs="Arial"/>
                <w:color w:val="000000"/>
                <w:sz w:val="20"/>
                <w:u w:val="single"/>
              </w:rPr>
              <w:t>o</w:t>
            </w:r>
            <w:r>
              <w:rPr>
                <w:rFonts w:ascii="Arial" w:hAnsi="Arial" w:cs="Arial"/>
                <w:color w:val="000000"/>
                <w:sz w:val="20"/>
              </w:rPr>
              <w:t>laphum</w:t>
            </w:r>
            <w:proofErr w:type="spellEnd"/>
          </w:p>
        </w:tc>
        <w:tc>
          <w:tcPr>
            <w:tcW w:w="1120" w:type="dxa"/>
            <w:tcBorders>
              <w:left w:val="nil"/>
              <w:right w:val="nil"/>
            </w:tcBorders>
          </w:tcPr>
          <w:p w:rsidR="00B87B3E" w:rsidRPr="00E9705D" w:rsidRDefault="00B87B3E" w:rsidP="00B87B3E">
            <w:pPr>
              <w:widowControl/>
              <w:jc w:val="left"/>
              <w:rPr>
                <w:rFonts w:ascii="Arial" w:hAnsi="Arial" w:cs="Arial"/>
                <w:snapToGrid/>
                <w:color w:val="000000"/>
                <w:sz w:val="20"/>
                <w:lang w:val="fr-FR"/>
              </w:rPr>
            </w:pPr>
            <w:proofErr w:type="spellStart"/>
            <w:r>
              <w:rPr>
                <w:rFonts w:ascii="Arial" w:hAnsi="Arial" w:cs="Arial"/>
                <w:color w:val="000000"/>
                <w:sz w:val="20"/>
              </w:rPr>
              <w:t>κόλ</w:t>
            </w:r>
            <w:proofErr w:type="spellEnd"/>
            <w:r>
              <w:rPr>
                <w:rFonts w:ascii="Arial" w:hAnsi="Arial" w:cs="Arial"/>
                <w:color w:val="000000"/>
                <w:sz w:val="20"/>
              </w:rPr>
              <w:t>αφος</w:t>
            </w:r>
          </w:p>
        </w:tc>
        <w:tc>
          <w:tcPr>
            <w:tcW w:w="985" w:type="dxa"/>
            <w:tcBorders>
              <w:left w:val="nil"/>
              <w:right w:val="nil"/>
            </w:tcBorders>
            <w:shd w:val="clear" w:color="auto" w:fill="auto"/>
            <w:noWrap/>
          </w:tcPr>
          <w:p w:rsidR="00B87B3E" w:rsidRPr="00E9705D" w:rsidRDefault="00B87B3E" w:rsidP="00B87B3E">
            <w:pPr>
              <w:widowControl/>
              <w:jc w:val="left"/>
              <w:rPr>
                <w:rFonts w:ascii="Arial" w:hAnsi="Arial" w:cs="Arial"/>
                <w:snapToGrid/>
                <w:color w:val="000000"/>
                <w:sz w:val="20"/>
                <w:lang w:val="fr-FR"/>
              </w:rPr>
            </w:pPr>
            <w:proofErr w:type="spellStart"/>
            <w:r>
              <w:rPr>
                <w:rFonts w:ascii="Arial" w:hAnsi="Arial" w:cs="Arial"/>
                <w:color w:val="000000"/>
                <w:sz w:val="20"/>
              </w:rPr>
              <w:t>colp</w:t>
            </w:r>
            <w:proofErr w:type="spellEnd"/>
          </w:p>
        </w:tc>
        <w:tc>
          <w:tcPr>
            <w:tcW w:w="1000" w:type="dxa"/>
            <w:tcBorders>
              <w:left w:val="nil"/>
              <w:right w:val="nil"/>
            </w:tcBorders>
          </w:tcPr>
          <w:p w:rsidR="00B87B3E" w:rsidRPr="00E9705D" w:rsidRDefault="00B87B3E" w:rsidP="00B87B3E">
            <w:pPr>
              <w:widowControl/>
              <w:jc w:val="left"/>
              <w:rPr>
                <w:rFonts w:ascii="Arial" w:hAnsi="Arial" w:cs="Arial"/>
                <w:snapToGrid/>
                <w:color w:val="000000"/>
                <w:sz w:val="20"/>
                <w:lang w:val="fr-FR"/>
              </w:rPr>
            </w:pPr>
            <w:r>
              <w:rPr>
                <w:rFonts w:ascii="Arial" w:hAnsi="Arial" w:cs="Arial"/>
                <w:color w:val="000000"/>
                <w:sz w:val="20"/>
              </w:rPr>
              <w:t>coup</w:t>
            </w:r>
          </w:p>
        </w:tc>
        <w:tc>
          <w:tcPr>
            <w:tcW w:w="885" w:type="dxa"/>
            <w:tcBorders>
              <w:left w:val="nil"/>
              <w:right w:val="nil"/>
            </w:tcBorders>
          </w:tcPr>
          <w:p w:rsidR="00B87B3E" w:rsidRPr="00E9705D" w:rsidRDefault="00B87B3E" w:rsidP="00B87B3E">
            <w:pPr>
              <w:widowControl/>
              <w:jc w:val="left"/>
              <w:rPr>
                <w:rFonts w:ascii="Arial" w:hAnsi="Arial" w:cs="Arial"/>
                <w:color w:val="000000"/>
                <w:sz w:val="20"/>
                <w:lang w:val="fr-FR"/>
              </w:rPr>
            </w:pPr>
          </w:p>
        </w:tc>
        <w:tc>
          <w:tcPr>
            <w:tcW w:w="1315" w:type="dxa"/>
            <w:tcBorders>
              <w:left w:val="nil"/>
              <w:right w:val="nil"/>
            </w:tcBorders>
            <w:shd w:val="clear" w:color="auto" w:fill="auto"/>
            <w:noWrap/>
          </w:tcPr>
          <w:p w:rsidR="00B87B3E" w:rsidRPr="00E925EB" w:rsidRDefault="00B87B3E" w:rsidP="00B87B3E">
            <w:pPr>
              <w:widowControl/>
              <w:jc w:val="left"/>
              <w:rPr>
                <w:rFonts w:ascii="Arial" w:hAnsi="Arial" w:cs="Arial"/>
                <w:snapToGrid/>
                <w:color w:val="000000"/>
                <w:sz w:val="20"/>
                <w:lang w:val="fr-FR"/>
              </w:rPr>
            </w:pPr>
          </w:p>
        </w:tc>
        <w:tc>
          <w:tcPr>
            <w:tcW w:w="1092" w:type="dxa"/>
            <w:tcBorders>
              <w:left w:val="nil"/>
              <w:right w:val="nil"/>
            </w:tcBorders>
            <w:shd w:val="clear" w:color="auto" w:fill="auto"/>
            <w:noWrap/>
          </w:tcPr>
          <w:p w:rsidR="00B87B3E" w:rsidRPr="00E9705D" w:rsidRDefault="00B87B3E" w:rsidP="00B87B3E">
            <w:pPr>
              <w:widowControl/>
              <w:jc w:val="left"/>
              <w:rPr>
                <w:rFonts w:ascii="Arial" w:hAnsi="Arial" w:cs="Arial"/>
                <w:color w:val="000000"/>
                <w:sz w:val="20"/>
                <w:lang w:val="fr-FR"/>
              </w:rPr>
            </w:pPr>
            <w:r>
              <w:rPr>
                <w:rFonts w:ascii="Arial" w:hAnsi="Arial" w:cs="Arial"/>
                <w:color w:val="000000"/>
                <w:sz w:val="20"/>
              </w:rPr>
              <w:t>coup</w:t>
            </w:r>
          </w:p>
        </w:tc>
        <w:tc>
          <w:tcPr>
            <w:tcW w:w="1190" w:type="dxa"/>
            <w:tcBorders>
              <w:top w:val="single" w:sz="4" w:space="0" w:color="auto"/>
            </w:tcBorders>
          </w:tcPr>
          <w:p w:rsidR="00B87B3E" w:rsidRDefault="00B87B3E" w:rsidP="00B87B3E">
            <w:pPr>
              <w:widowControl/>
              <w:jc w:val="left"/>
              <w:rPr>
                <w:rFonts w:ascii="Arial" w:hAnsi="Arial" w:cs="Arial"/>
                <w:color w:val="000000"/>
                <w:sz w:val="20"/>
                <w:lang w:val="fr-FR"/>
              </w:rPr>
            </w:pPr>
          </w:p>
        </w:tc>
      </w:tr>
      <w:tr w:rsidR="00B87B3E" w:rsidTr="00B87B3E">
        <w:trPr>
          <w:trHeight w:val="255"/>
        </w:trPr>
        <w:tc>
          <w:tcPr>
            <w:tcW w:w="1162" w:type="dxa"/>
            <w:tcBorders>
              <w:left w:val="nil"/>
              <w:right w:val="nil"/>
            </w:tcBorders>
          </w:tcPr>
          <w:p w:rsidR="00B87B3E" w:rsidRDefault="00B87B3E" w:rsidP="00B87B3E">
            <w:pPr>
              <w:widowControl/>
              <w:jc w:val="left"/>
              <w:rPr>
                <w:rFonts w:ascii="Arial" w:hAnsi="Arial" w:cs="Arial"/>
                <w:color w:val="000000"/>
                <w:sz w:val="20"/>
              </w:rPr>
            </w:pPr>
            <w:r>
              <w:rPr>
                <w:rFonts w:ascii="Arial" w:hAnsi="Arial" w:cs="Arial"/>
                <w:color w:val="000000"/>
                <w:sz w:val="20"/>
              </w:rPr>
              <w:t>°</w:t>
            </w:r>
            <w:proofErr w:type="spellStart"/>
            <w:r>
              <w:rPr>
                <w:rFonts w:ascii="Arial" w:hAnsi="Arial" w:cs="Arial"/>
                <w:color w:val="000000"/>
                <w:sz w:val="20"/>
              </w:rPr>
              <w:t>c</w:t>
            </w:r>
            <w:r>
              <w:rPr>
                <w:rFonts w:ascii="Arial" w:hAnsi="Arial" w:cs="Arial"/>
                <w:color w:val="000000"/>
                <w:sz w:val="20"/>
                <w:u w:val="single"/>
              </w:rPr>
              <w:t>o</w:t>
            </w:r>
            <w:r>
              <w:rPr>
                <w:rFonts w:ascii="Arial" w:hAnsi="Arial" w:cs="Arial"/>
                <w:color w:val="000000"/>
                <w:sz w:val="20"/>
              </w:rPr>
              <w:t>lopu</w:t>
            </w:r>
            <w:proofErr w:type="spellEnd"/>
          </w:p>
        </w:tc>
        <w:tc>
          <w:tcPr>
            <w:tcW w:w="1120" w:type="dxa"/>
            <w:tcBorders>
              <w:left w:val="nil"/>
              <w:right w:val="nil"/>
            </w:tcBorders>
          </w:tcPr>
          <w:p w:rsidR="00B87B3E" w:rsidRPr="00E9705D" w:rsidRDefault="00B87B3E" w:rsidP="00B87B3E">
            <w:pPr>
              <w:widowControl/>
              <w:jc w:val="left"/>
              <w:rPr>
                <w:rFonts w:ascii="Arial" w:hAnsi="Arial" w:cs="Arial"/>
                <w:snapToGrid/>
                <w:color w:val="000000"/>
                <w:sz w:val="20"/>
                <w:lang w:val="fr-FR"/>
              </w:rPr>
            </w:pPr>
            <w:proofErr w:type="spellStart"/>
            <w:r>
              <w:rPr>
                <w:rFonts w:ascii="Arial" w:hAnsi="Arial" w:cs="Arial"/>
                <w:color w:val="000000"/>
                <w:sz w:val="20"/>
              </w:rPr>
              <w:t>κόλ</w:t>
            </w:r>
            <w:proofErr w:type="spellEnd"/>
            <w:r>
              <w:rPr>
                <w:rFonts w:ascii="Arial" w:hAnsi="Arial" w:cs="Arial"/>
                <w:color w:val="000000"/>
                <w:sz w:val="20"/>
              </w:rPr>
              <w:t>αφος</w:t>
            </w:r>
          </w:p>
        </w:tc>
        <w:tc>
          <w:tcPr>
            <w:tcW w:w="985" w:type="dxa"/>
            <w:tcBorders>
              <w:left w:val="nil"/>
              <w:right w:val="nil"/>
            </w:tcBorders>
            <w:shd w:val="clear" w:color="auto" w:fill="auto"/>
            <w:noWrap/>
          </w:tcPr>
          <w:p w:rsidR="00B87B3E" w:rsidRPr="00E9705D" w:rsidRDefault="00B87B3E" w:rsidP="00B87B3E">
            <w:pPr>
              <w:widowControl/>
              <w:jc w:val="left"/>
              <w:rPr>
                <w:rFonts w:ascii="Arial" w:hAnsi="Arial" w:cs="Arial"/>
                <w:snapToGrid/>
                <w:color w:val="000000"/>
                <w:sz w:val="20"/>
                <w:lang w:val="fr-FR"/>
              </w:rPr>
            </w:pPr>
            <w:proofErr w:type="spellStart"/>
            <w:r>
              <w:rPr>
                <w:rFonts w:ascii="Arial" w:hAnsi="Arial" w:cs="Arial"/>
                <w:color w:val="000000"/>
                <w:sz w:val="20"/>
              </w:rPr>
              <w:t>colp</w:t>
            </w:r>
            <w:proofErr w:type="spellEnd"/>
          </w:p>
        </w:tc>
        <w:tc>
          <w:tcPr>
            <w:tcW w:w="1000" w:type="dxa"/>
            <w:tcBorders>
              <w:left w:val="nil"/>
              <w:right w:val="nil"/>
            </w:tcBorders>
          </w:tcPr>
          <w:p w:rsidR="00B87B3E" w:rsidRPr="00E9705D" w:rsidRDefault="00B87B3E" w:rsidP="00B87B3E">
            <w:pPr>
              <w:widowControl/>
              <w:jc w:val="left"/>
              <w:rPr>
                <w:rFonts w:ascii="Arial" w:hAnsi="Arial" w:cs="Arial"/>
                <w:snapToGrid/>
                <w:color w:val="000000"/>
                <w:sz w:val="20"/>
                <w:lang w:val="fr-FR"/>
              </w:rPr>
            </w:pPr>
            <w:r>
              <w:rPr>
                <w:rFonts w:ascii="Arial" w:hAnsi="Arial" w:cs="Arial"/>
                <w:color w:val="000000"/>
                <w:sz w:val="20"/>
              </w:rPr>
              <w:t>coup</w:t>
            </w:r>
          </w:p>
        </w:tc>
        <w:tc>
          <w:tcPr>
            <w:tcW w:w="885" w:type="dxa"/>
            <w:tcBorders>
              <w:left w:val="nil"/>
              <w:right w:val="nil"/>
            </w:tcBorders>
          </w:tcPr>
          <w:p w:rsidR="00B87B3E" w:rsidRPr="00E9705D" w:rsidRDefault="00B87B3E" w:rsidP="00B87B3E">
            <w:pPr>
              <w:widowControl/>
              <w:jc w:val="left"/>
              <w:rPr>
                <w:rFonts w:ascii="Arial" w:hAnsi="Arial" w:cs="Arial"/>
                <w:color w:val="000000"/>
                <w:sz w:val="20"/>
                <w:lang w:val="fr-FR"/>
              </w:rPr>
            </w:pPr>
          </w:p>
        </w:tc>
        <w:tc>
          <w:tcPr>
            <w:tcW w:w="1315" w:type="dxa"/>
            <w:tcBorders>
              <w:left w:val="nil"/>
              <w:right w:val="nil"/>
            </w:tcBorders>
            <w:shd w:val="clear" w:color="auto" w:fill="auto"/>
            <w:noWrap/>
          </w:tcPr>
          <w:p w:rsidR="00B87B3E" w:rsidRPr="00E925EB" w:rsidRDefault="00B87B3E" w:rsidP="00B87B3E">
            <w:pPr>
              <w:widowControl/>
              <w:jc w:val="left"/>
              <w:rPr>
                <w:rFonts w:ascii="Arial" w:hAnsi="Arial" w:cs="Arial"/>
                <w:snapToGrid/>
                <w:color w:val="000000"/>
                <w:sz w:val="20"/>
                <w:lang w:val="fr-FR"/>
              </w:rPr>
            </w:pPr>
          </w:p>
        </w:tc>
        <w:tc>
          <w:tcPr>
            <w:tcW w:w="1092" w:type="dxa"/>
            <w:tcBorders>
              <w:left w:val="nil"/>
              <w:right w:val="nil"/>
            </w:tcBorders>
            <w:shd w:val="clear" w:color="auto" w:fill="auto"/>
            <w:noWrap/>
          </w:tcPr>
          <w:p w:rsidR="00B87B3E" w:rsidRPr="00E9705D" w:rsidRDefault="00B87B3E" w:rsidP="00B87B3E">
            <w:pPr>
              <w:widowControl/>
              <w:jc w:val="left"/>
              <w:rPr>
                <w:rFonts w:ascii="Arial" w:hAnsi="Arial" w:cs="Arial"/>
                <w:color w:val="000000"/>
                <w:sz w:val="20"/>
                <w:lang w:val="fr-FR"/>
              </w:rPr>
            </w:pPr>
            <w:r>
              <w:rPr>
                <w:rFonts w:ascii="Arial" w:hAnsi="Arial" w:cs="Arial"/>
                <w:color w:val="000000"/>
                <w:sz w:val="20"/>
              </w:rPr>
              <w:t>coup</w:t>
            </w:r>
          </w:p>
        </w:tc>
        <w:tc>
          <w:tcPr>
            <w:tcW w:w="1190" w:type="dxa"/>
          </w:tcPr>
          <w:p w:rsidR="00B87B3E" w:rsidRDefault="00B87B3E" w:rsidP="00B87B3E">
            <w:pPr>
              <w:widowControl/>
              <w:jc w:val="left"/>
              <w:rPr>
                <w:rFonts w:ascii="Arial" w:hAnsi="Arial" w:cs="Arial"/>
                <w:color w:val="000000"/>
                <w:sz w:val="20"/>
                <w:lang w:val="fr-FR"/>
              </w:rPr>
            </w:pPr>
          </w:p>
        </w:tc>
      </w:tr>
      <w:tr w:rsidR="00B87B3E" w:rsidTr="00B87B3E">
        <w:trPr>
          <w:trHeight w:val="255"/>
        </w:trPr>
        <w:tc>
          <w:tcPr>
            <w:tcW w:w="1162" w:type="dxa"/>
            <w:tcBorders>
              <w:left w:val="nil"/>
              <w:right w:val="nil"/>
            </w:tcBorders>
          </w:tcPr>
          <w:p w:rsidR="00B87B3E" w:rsidRDefault="00B87B3E" w:rsidP="00B87B3E">
            <w:pPr>
              <w:widowControl/>
              <w:jc w:val="left"/>
              <w:rPr>
                <w:rFonts w:ascii="Arial" w:hAnsi="Arial" w:cs="Arial"/>
                <w:color w:val="000000"/>
                <w:sz w:val="20"/>
              </w:rPr>
            </w:pPr>
            <w:proofErr w:type="spellStart"/>
            <w:r>
              <w:rPr>
                <w:rFonts w:ascii="Arial" w:hAnsi="Arial" w:cs="Arial"/>
                <w:color w:val="000000"/>
                <w:sz w:val="20"/>
              </w:rPr>
              <w:t>m</w:t>
            </w:r>
            <w:r>
              <w:rPr>
                <w:rFonts w:ascii="Arial" w:hAnsi="Arial" w:cs="Arial"/>
                <w:color w:val="000000"/>
                <w:sz w:val="20"/>
                <w:u w:val="single"/>
              </w:rPr>
              <w:t>a</w:t>
            </w:r>
            <w:r>
              <w:rPr>
                <w:rFonts w:ascii="Arial" w:hAnsi="Arial" w:cs="Arial"/>
                <w:color w:val="000000"/>
                <w:sz w:val="20"/>
              </w:rPr>
              <w:t>sculu</w:t>
            </w:r>
            <w:proofErr w:type="spellEnd"/>
          </w:p>
        </w:tc>
        <w:tc>
          <w:tcPr>
            <w:tcW w:w="1120" w:type="dxa"/>
            <w:tcBorders>
              <w:left w:val="nil"/>
              <w:right w:val="nil"/>
            </w:tcBorders>
          </w:tcPr>
          <w:p w:rsidR="00B87B3E" w:rsidRDefault="00B87B3E" w:rsidP="00B87B3E">
            <w:pPr>
              <w:widowControl/>
              <w:jc w:val="left"/>
              <w:rPr>
                <w:rFonts w:ascii="Arial" w:hAnsi="Arial" w:cs="Arial"/>
                <w:color w:val="000000"/>
                <w:sz w:val="20"/>
              </w:rPr>
            </w:pPr>
          </w:p>
        </w:tc>
        <w:tc>
          <w:tcPr>
            <w:tcW w:w="985" w:type="dxa"/>
            <w:tcBorders>
              <w:left w:val="nil"/>
              <w:right w:val="nil"/>
            </w:tcBorders>
            <w:shd w:val="clear" w:color="auto" w:fill="auto"/>
            <w:noWrap/>
          </w:tcPr>
          <w:p w:rsidR="00B87B3E" w:rsidRPr="00135882" w:rsidRDefault="00B87B3E" w:rsidP="00B87B3E">
            <w:pPr>
              <w:widowControl/>
              <w:jc w:val="left"/>
              <w:rPr>
                <w:rFonts w:ascii="Arial" w:hAnsi="Arial" w:cs="Arial"/>
                <w:snapToGrid/>
                <w:color w:val="000000"/>
                <w:sz w:val="20"/>
                <w:lang w:val="fr-FR"/>
              </w:rPr>
            </w:pPr>
            <w:proofErr w:type="spellStart"/>
            <w:r>
              <w:rPr>
                <w:rFonts w:ascii="Arial" w:hAnsi="Arial" w:cs="Arial"/>
                <w:color w:val="000000"/>
                <w:sz w:val="20"/>
              </w:rPr>
              <w:t>mascle</w:t>
            </w:r>
            <w:proofErr w:type="spellEnd"/>
          </w:p>
        </w:tc>
        <w:tc>
          <w:tcPr>
            <w:tcW w:w="1000" w:type="dxa"/>
            <w:tcBorders>
              <w:left w:val="nil"/>
              <w:right w:val="nil"/>
            </w:tcBorders>
          </w:tcPr>
          <w:p w:rsidR="00B87B3E" w:rsidRPr="00135882" w:rsidRDefault="00B87B3E" w:rsidP="00B87B3E">
            <w:pPr>
              <w:widowControl/>
              <w:jc w:val="left"/>
              <w:rPr>
                <w:rFonts w:ascii="Arial" w:hAnsi="Arial" w:cs="Arial"/>
                <w:snapToGrid/>
                <w:color w:val="000000"/>
                <w:sz w:val="20"/>
                <w:lang w:val="fr-FR"/>
              </w:rPr>
            </w:pPr>
            <w:proofErr w:type="spellStart"/>
            <w:r>
              <w:rPr>
                <w:rFonts w:ascii="Arial" w:hAnsi="Arial" w:cs="Arial"/>
                <w:color w:val="000000"/>
                <w:sz w:val="20"/>
              </w:rPr>
              <w:t>masle</w:t>
            </w:r>
            <w:proofErr w:type="spellEnd"/>
          </w:p>
        </w:tc>
        <w:tc>
          <w:tcPr>
            <w:tcW w:w="885" w:type="dxa"/>
            <w:tcBorders>
              <w:left w:val="nil"/>
              <w:right w:val="nil"/>
            </w:tcBorders>
          </w:tcPr>
          <w:p w:rsidR="00B87B3E" w:rsidRPr="00E925EB" w:rsidRDefault="00B87B3E" w:rsidP="00B87B3E">
            <w:pPr>
              <w:widowControl/>
              <w:jc w:val="left"/>
              <w:rPr>
                <w:rFonts w:ascii="Arial" w:hAnsi="Arial" w:cs="Arial"/>
                <w:snapToGrid/>
                <w:color w:val="000000"/>
                <w:sz w:val="20"/>
                <w:lang w:val="fr-FR"/>
              </w:rPr>
            </w:pPr>
          </w:p>
        </w:tc>
        <w:tc>
          <w:tcPr>
            <w:tcW w:w="1315" w:type="dxa"/>
            <w:tcBorders>
              <w:left w:val="nil"/>
              <w:right w:val="nil"/>
            </w:tcBorders>
            <w:shd w:val="clear" w:color="auto" w:fill="auto"/>
            <w:noWrap/>
          </w:tcPr>
          <w:p w:rsidR="00B87B3E" w:rsidRPr="00E925EB" w:rsidRDefault="00B87B3E" w:rsidP="00B87B3E">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angl</w:t>
            </w:r>
            <w:proofErr w:type="spellEnd"/>
            <w:r>
              <w:rPr>
                <w:rFonts w:ascii="Arial" w:hAnsi="Arial" w:cs="Arial"/>
                <w:snapToGrid/>
                <w:color w:val="000000"/>
                <w:sz w:val="20"/>
                <w:lang w:val="fr-FR"/>
              </w:rPr>
              <w:t xml:space="preserve"> </w:t>
            </w:r>
            <w:r>
              <w:rPr>
                <w:rFonts w:ascii="Arial" w:hAnsi="Arial" w:cs="Arial"/>
                <w:color w:val="000000"/>
                <w:sz w:val="20"/>
              </w:rPr>
              <w:t>male</w:t>
            </w:r>
          </w:p>
        </w:tc>
        <w:tc>
          <w:tcPr>
            <w:tcW w:w="1092" w:type="dxa"/>
            <w:tcBorders>
              <w:left w:val="nil"/>
              <w:right w:val="nil"/>
            </w:tcBorders>
            <w:shd w:val="clear" w:color="auto" w:fill="auto"/>
            <w:noWrap/>
          </w:tcPr>
          <w:p w:rsidR="00B87B3E" w:rsidRPr="00135882" w:rsidRDefault="00B87B3E" w:rsidP="00B87B3E">
            <w:pPr>
              <w:widowControl/>
              <w:jc w:val="left"/>
              <w:rPr>
                <w:rFonts w:ascii="Arial" w:hAnsi="Arial" w:cs="Arial"/>
                <w:snapToGrid/>
                <w:color w:val="000000"/>
                <w:sz w:val="20"/>
                <w:lang w:val="fr-FR"/>
              </w:rPr>
            </w:pPr>
            <w:proofErr w:type="spellStart"/>
            <w:r>
              <w:rPr>
                <w:rFonts w:ascii="Arial" w:hAnsi="Arial" w:cs="Arial"/>
                <w:color w:val="000000"/>
                <w:sz w:val="20"/>
              </w:rPr>
              <w:t>mâle</w:t>
            </w:r>
            <w:proofErr w:type="spellEnd"/>
          </w:p>
        </w:tc>
        <w:tc>
          <w:tcPr>
            <w:tcW w:w="1190" w:type="dxa"/>
          </w:tcPr>
          <w:p w:rsidR="00B87B3E" w:rsidRDefault="00B87B3E" w:rsidP="00B87B3E">
            <w:pPr>
              <w:widowControl/>
              <w:jc w:val="left"/>
              <w:rPr>
                <w:rFonts w:ascii="Arial" w:hAnsi="Arial" w:cs="Arial"/>
                <w:color w:val="000000"/>
                <w:sz w:val="20"/>
                <w:lang w:val="fr-FR"/>
              </w:rPr>
            </w:pPr>
          </w:p>
        </w:tc>
      </w:tr>
      <w:tr w:rsidR="00B87B3E" w:rsidTr="00B87B3E">
        <w:trPr>
          <w:trHeight w:val="255"/>
        </w:trPr>
        <w:tc>
          <w:tcPr>
            <w:tcW w:w="1162" w:type="dxa"/>
            <w:tcBorders>
              <w:left w:val="nil"/>
              <w:right w:val="nil"/>
            </w:tcBorders>
          </w:tcPr>
          <w:p w:rsidR="00B87B3E" w:rsidRDefault="00B87B3E" w:rsidP="00B87B3E">
            <w:pPr>
              <w:widowControl/>
              <w:jc w:val="left"/>
              <w:rPr>
                <w:rFonts w:ascii="Arial" w:hAnsi="Arial" w:cs="Arial"/>
                <w:color w:val="000000"/>
                <w:sz w:val="20"/>
              </w:rPr>
            </w:pPr>
            <w:proofErr w:type="spellStart"/>
            <w:r>
              <w:rPr>
                <w:rFonts w:ascii="Arial" w:hAnsi="Arial" w:cs="Arial"/>
                <w:color w:val="000000"/>
                <w:sz w:val="20"/>
              </w:rPr>
              <w:t>m</w:t>
            </w:r>
            <w:r>
              <w:rPr>
                <w:rFonts w:ascii="Arial" w:hAnsi="Arial" w:cs="Arial"/>
                <w:color w:val="000000"/>
                <w:sz w:val="20"/>
                <w:u w:val="single"/>
              </w:rPr>
              <w:t>a</w:t>
            </w:r>
            <w:r>
              <w:rPr>
                <w:rFonts w:ascii="Arial" w:hAnsi="Arial" w:cs="Arial"/>
                <w:color w:val="000000"/>
                <w:sz w:val="20"/>
              </w:rPr>
              <w:t>scel</w:t>
            </w:r>
            <w:proofErr w:type="spellEnd"/>
          </w:p>
        </w:tc>
        <w:tc>
          <w:tcPr>
            <w:tcW w:w="1120" w:type="dxa"/>
            <w:tcBorders>
              <w:left w:val="nil"/>
              <w:right w:val="nil"/>
            </w:tcBorders>
          </w:tcPr>
          <w:p w:rsidR="00B87B3E" w:rsidRDefault="00B87B3E" w:rsidP="00B87B3E">
            <w:pPr>
              <w:widowControl/>
              <w:jc w:val="left"/>
              <w:rPr>
                <w:rFonts w:ascii="Arial" w:hAnsi="Arial" w:cs="Arial"/>
                <w:color w:val="000000"/>
                <w:sz w:val="20"/>
              </w:rPr>
            </w:pPr>
          </w:p>
        </w:tc>
        <w:tc>
          <w:tcPr>
            <w:tcW w:w="985" w:type="dxa"/>
            <w:tcBorders>
              <w:left w:val="nil"/>
              <w:right w:val="nil"/>
            </w:tcBorders>
            <w:shd w:val="clear" w:color="auto" w:fill="auto"/>
            <w:noWrap/>
          </w:tcPr>
          <w:p w:rsidR="00B87B3E" w:rsidRPr="00135882" w:rsidRDefault="00B87B3E" w:rsidP="00B87B3E">
            <w:pPr>
              <w:widowControl/>
              <w:jc w:val="left"/>
              <w:rPr>
                <w:rFonts w:ascii="Arial" w:hAnsi="Arial" w:cs="Arial"/>
                <w:snapToGrid/>
                <w:color w:val="000000"/>
                <w:sz w:val="20"/>
                <w:lang w:val="fr-FR"/>
              </w:rPr>
            </w:pPr>
            <w:proofErr w:type="spellStart"/>
            <w:r>
              <w:rPr>
                <w:rFonts w:ascii="Arial" w:hAnsi="Arial" w:cs="Arial"/>
                <w:color w:val="000000"/>
                <w:sz w:val="20"/>
              </w:rPr>
              <w:t>mascle</w:t>
            </w:r>
            <w:proofErr w:type="spellEnd"/>
          </w:p>
        </w:tc>
        <w:tc>
          <w:tcPr>
            <w:tcW w:w="1000" w:type="dxa"/>
            <w:tcBorders>
              <w:left w:val="nil"/>
              <w:right w:val="nil"/>
            </w:tcBorders>
          </w:tcPr>
          <w:p w:rsidR="00B87B3E" w:rsidRPr="00135882" w:rsidRDefault="00B87B3E" w:rsidP="00B87B3E">
            <w:pPr>
              <w:widowControl/>
              <w:jc w:val="left"/>
              <w:rPr>
                <w:rFonts w:ascii="Arial" w:hAnsi="Arial" w:cs="Arial"/>
                <w:snapToGrid/>
                <w:color w:val="000000"/>
                <w:sz w:val="20"/>
                <w:lang w:val="fr-FR"/>
              </w:rPr>
            </w:pPr>
            <w:proofErr w:type="spellStart"/>
            <w:r>
              <w:rPr>
                <w:rFonts w:ascii="Arial" w:hAnsi="Arial" w:cs="Arial"/>
                <w:color w:val="000000"/>
                <w:sz w:val="20"/>
              </w:rPr>
              <w:t>masle</w:t>
            </w:r>
            <w:proofErr w:type="spellEnd"/>
          </w:p>
        </w:tc>
        <w:tc>
          <w:tcPr>
            <w:tcW w:w="885" w:type="dxa"/>
            <w:tcBorders>
              <w:left w:val="nil"/>
              <w:right w:val="nil"/>
            </w:tcBorders>
          </w:tcPr>
          <w:p w:rsidR="00B87B3E" w:rsidRPr="00E925EB" w:rsidRDefault="00B87B3E" w:rsidP="00B87B3E">
            <w:pPr>
              <w:widowControl/>
              <w:jc w:val="left"/>
              <w:rPr>
                <w:rFonts w:ascii="Arial" w:hAnsi="Arial" w:cs="Arial"/>
                <w:snapToGrid/>
                <w:color w:val="000000"/>
                <w:sz w:val="20"/>
                <w:lang w:val="fr-FR"/>
              </w:rPr>
            </w:pPr>
          </w:p>
        </w:tc>
        <w:tc>
          <w:tcPr>
            <w:tcW w:w="1315" w:type="dxa"/>
            <w:tcBorders>
              <w:left w:val="nil"/>
              <w:right w:val="nil"/>
            </w:tcBorders>
            <w:shd w:val="clear" w:color="auto" w:fill="auto"/>
            <w:noWrap/>
          </w:tcPr>
          <w:p w:rsidR="00B87B3E" w:rsidRPr="00E925EB" w:rsidRDefault="00B87B3E" w:rsidP="00B87B3E">
            <w:pPr>
              <w:widowControl/>
              <w:jc w:val="left"/>
              <w:rPr>
                <w:rFonts w:ascii="Arial" w:hAnsi="Arial" w:cs="Arial"/>
                <w:snapToGrid/>
                <w:color w:val="000000"/>
                <w:sz w:val="20"/>
                <w:lang w:val="fr-FR"/>
              </w:rPr>
            </w:pPr>
            <w:proofErr w:type="spellStart"/>
            <w:r>
              <w:rPr>
                <w:rFonts w:ascii="Arial" w:hAnsi="Arial" w:cs="Arial"/>
                <w:snapToGrid/>
                <w:color w:val="000000"/>
                <w:sz w:val="20"/>
                <w:lang w:val="fr-FR"/>
              </w:rPr>
              <w:t>angl</w:t>
            </w:r>
            <w:proofErr w:type="spellEnd"/>
            <w:r>
              <w:rPr>
                <w:rFonts w:ascii="Arial" w:hAnsi="Arial" w:cs="Arial"/>
                <w:snapToGrid/>
                <w:color w:val="000000"/>
                <w:sz w:val="20"/>
                <w:lang w:val="fr-FR"/>
              </w:rPr>
              <w:t xml:space="preserve"> </w:t>
            </w:r>
            <w:r>
              <w:rPr>
                <w:rFonts w:ascii="Arial" w:hAnsi="Arial" w:cs="Arial"/>
                <w:color w:val="000000"/>
                <w:sz w:val="20"/>
              </w:rPr>
              <w:t>male</w:t>
            </w:r>
          </w:p>
        </w:tc>
        <w:tc>
          <w:tcPr>
            <w:tcW w:w="1092" w:type="dxa"/>
            <w:tcBorders>
              <w:left w:val="nil"/>
              <w:right w:val="nil"/>
            </w:tcBorders>
            <w:shd w:val="clear" w:color="auto" w:fill="auto"/>
            <w:noWrap/>
          </w:tcPr>
          <w:p w:rsidR="00B87B3E" w:rsidRPr="00135882" w:rsidRDefault="00B87B3E" w:rsidP="00B87B3E">
            <w:pPr>
              <w:widowControl/>
              <w:jc w:val="left"/>
              <w:rPr>
                <w:rFonts w:ascii="Arial" w:hAnsi="Arial" w:cs="Arial"/>
                <w:snapToGrid/>
                <w:color w:val="000000"/>
                <w:sz w:val="20"/>
                <w:lang w:val="fr-FR"/>
              </w:rPr>
            </w:pPr>
            <w:proofErr w:type="spellStart"/>
            <w:r>
              <w:rPr>
                <w:rFonts w:ascii="Arial" w:hAnsi="Arial" w:cs="Arial"/>
                <w:color w:val="000000"/>
                <w:sz w:val="20"/>
              </w:rPr>
              <w:t>mâle</w:t>
            </w:r>
            <w:proofErr w:type="spellEnd"/>
          </w:p>
        </w:tc>
        <w:tc>
          <w:tcPr>
            <w:tcW w:w="1190" w:type="dxa"/>
          </w:tcPr>
          <w:p w:rsidR="00B87B3E" w:rsidRDefault="00B87B3E" w:rsidP="00B87B3E">
            <w:pPr>
              <w:widowControl/>
              <w:jc w:val="left"/>
              <w:rPr>
                <w:rFonts w:ascii="Arial" w:hAnsi="Arial" w:cs="Arial"/>
                <w:color w:val="000000"/>
                <w:sz w:val="20"/>
                <w:lang w:val="fr-FR"/>
              </w:rPr>
            </w:pPr>
          </w:p>
        </w:tc>
      </w:tr>
      <w:tr w:rsidR="00B87B3E" w:rsidTr="00B87B3E">
        <w:trPr>
          <w:trHeight w:val="255"/>
        </w:trPr>
        <w:tc>
          <w:tcPr>
            <w:tcW w:w="1162" w:type="dxa"/>
            <w:tcBorders>
              <w:left w:val="nil"/>
              <w:right w:val="nil"/>
            </w:tcBorders>
          </w:tcPr>
          <w:p w:rsidR="00B87B3E" w:rsidRDefault="00B87B3E" w:rsidP="00B87B3E">
            <w:pPr>
              <w:widowControl/>
              <w:jc w:val="left"/>
              <w:rPr>
                <w:rFonts w:ascii="Arial" w:hAnsi="Arial" w:cs="Arial"/>
                <w:color w:val="000000"/>
                <w:sz w:val="20"/>
              </w:rPr>
            </w:pPr>
            <w:proofErr w:type="spellStart"/>
            <w:r w:rsidRPr="00E9705D">
              <w:rPr>
                <w:rFonts w:ascii="Arial" w:hAnsi="Arial" w:cs="Arial"/>
                <w:color w:val="000000"/>
                <w:sz w:val="20"/>
                <w:u w:val="single"/>
                <w:lang w:val="fr-FR"/>
              </w:rPr>
              <w:t>o</w:t>
            </w:r>
            <w:r w:rsidRPr="00E9705D">
              <w:rPr>
                <w:rFonts w:ascii="Arial" w:hAnsi="Arial" w:cs="Arial"/>
                <w:color w:val="000000"/>
                <w:sz w:val="20"/>
                <w:lang w:val="fr-FR"/>
              </w:rPr>
              <w:t>culu</w:t>
            </w:r>
            <w:proofErr w:type="spellEnd"/>
          </w:p>
        </w:tc>
        <w:tc>
          <w:tcPr>
            <w:tcW w:w="1120" w:type="dxa"/>
            <w:tcBorders>
              <w:left w:val="nil"/>
              <w:right w:val="nil"/>
            </w:tcBorders>
          </w:tcPr>
          <w:p w:rsidR="00B87B3E" w:rsidRDefault="00B87B3E" w:rsidP="00B87B3E">
            <w:pPr>
              <w:widowControl/>
              <w:jc w:val="left"/>
              <w:rPr>
                <w:rFonts w:ascii="Arial" w:hAnsi="Arial" w:cs="Arial"/>
                <w:color w:val="000000"/>
                <w:sz w:val="20"/>
              </w:rPr>
            </w:pPr>
          </w:p>
        </w:tc>
        <w:tc>
          <w:tcPr>
            <w:tcW w:w="985" w:type="dxa"/>
            <w:tcBorders>
              <w:left w:val="nil"/>
              <w:right w:val="nil"/>
            </w:tcBorders>
            <w:shd w:val="clear" w:color="auto" w:fill="auto"/>
            <w:noWrap/>
          </w:tcPr>
          <w:p w:rsidR="00B87B3E" w:rsidRPr="00135882" w:rsidRDefault="00B87B3E" w:rsidP="00B87B3E">
            <w:pPr>
              <w:widowControl/>
              <w:jc w:val="left"/>
              <w:rPr>
                <w:rFonts w:ascii="Arial" w:hAnsi="Arial" w:cs="Arial"/>
                <w:snapToGrid/>
                <w:color w:val="000000"/>
                <w:sz w:val="20"/>
                <w:lang w:val="fr-FR"/>
              </w:rPr>
            </w:pPr>
            <w:proofErr w:type="spellStart"/>
            <w:r w:rsidRPr="00E9705D">
              <w:rPr>
                <w:rFonts w:ascii="Arial" w:hAnsi="Arial" w:cs="Arial"/>
                <w:color w:val="000000"/>
                <w:sz w:val="20"/>
                <w:lang w:val="fr-FR"/>
              </w:rPr>
              <w:t>ueil</w:t>
            </w:r>
            <w:proofErr w:type="spellEnd"/>
          </w:p>
        </w:tc>
        <w:tc>
          <w:tcPr>
            <w:tcW w:w="1000" w:type="dxa"/>
            <w:tcBorders>
              <w:left w:val="nil"/>
              <w:right w:val="nil"/>
            </w:tcBorders>
          </w:tcPr>
          <w:p w:rsidR="00B87B3E" w:rsidRPr="00135882" w:rsidRDefault="00B87B3E" w:rsidP="00B87B3E">
            <w:pPr>
              <w:widowControl/>
              <w:jc w:val="left"/>
              <w:rPr>
                <w:rFonts w:ascii="Arial" w:hAnsi="Arial" w:cs="Arial"/>
                <w:snapToGrid/>
                <w:color w:val="000000"/>
                <w:sz w:val="20"/>
                <w:lang w:val="fr-FR"/>
              </w:rPr>
            </w:pPr>
            <w:proofErr w:type="spellStart"/>
            <w:r w:rsidRPr="00E9705D">
              <w:rPr>
                <w:rFonts w:ascii="Arial" w:hAnsi="Arial" w:cs="Arial"/>
                <w:color w:val="000000"/>
                <w:sz w:val="20"/>
                <w:lang w:val="fr-FR"/>
              </w:rPr>
              <w:t>uel</w:t>
            </w:r>
            <w:proofErr w:type="spellEnd"/>
          </w:p>
        </w:tc>
        <w:tc>
          <w:tcPr>
            <w:tcW w:w="885" w:type="dxa"/>
            <w:tcBorders>
              <w:left w:val="nil"/>
              <w:right w:val="nil"/>
            </w:tcBorders>
          </w:tcPr>
          <w:p w:rsidR="00B87B3E" w:rsidRPr="00E925EB" w:rsidRDefault="00B87B3E" w:rsidP="00B87B3E">
            <w:pPr>
              <w:widowControl/>
              <w:jc w:val="left"/>
              <w:rPr>
                <w:rFonts w:ascii="Arial" w:hAnsi="Arial" w:cs="Arial"/>
                <w:snapToGrid/>
                <w:color w:val="000000"/>
                <w:sz w:val="20"/>
                <w:lang w:val="fr-FR"/>
              </w:rPr>
            </w:pPr>
            <w:proofErr w:type="spellStart"/>
            <w:r w:rsidRPr="00E9705D">
              <w:rPr>
                <w:rFonts w:ascii="Arial" w:hAnsi="Arial" w:cs="Arial"/>
                <w:color w:val="000000"/>
                <w:sz w:val="20"/>
                <w:lang w:val="fr-FR"/>
              </w:rPr>
              <w:t>oil</w:t>
            </w:r>
            <w:proofErr w:type="spellEnd"/>
          </w:p>
        </w:tc>
        <w:tc>
          <w:tcPr>
            <w:tcW w:w="1315" w:type="dxa"/>
            <w:tcBorders>
              <w:left w:val="nil"/>
              <w:right w:val="nil"/>
            </w:tcBorders>
            <w:shd w:val="clear" w:color="auto" w:fill="auto"/>
            <w:noWrap/>
          </w:tcPr>
          <w:p w:rsidR="00B87B3E" w:rsidRPr="00E925EB" w:rsidRDefault="00B87B3E" w:rsidP="00B87B3E">
            <w:pPr>
              <w:widowControl/>
              <w:jc w:val="left"/>
              <w:rPr>
                <w:rFonts w:ascii="Arial" w:hAnsi="Arial" w:cs="Arial"/>
                <w:snapToGrid/>
                <w:color w:val="000000"/>
                <w:sz w:val="20"/>
                <w:lang w:val="fr-FR"/>
              </w:rPr>
            </w:pPr>
          </w:p>
        </w:tc>
        <w:tc>
          <w:tcPr>
            <w:tcW w:w="1092" w:type="dxa"/>
            <w:tcBorders>
              <w:left w:val="nil"/>
              <w:right w:val="nil"/>
            </w:tcBorders>
            <w:shd w:val="clear" w:color="auto" w:fill="auto"/>
            <w:noWrap/>
          </w:tcPr>
          <w:p w:rsidR="00B87B3E" w:rsidRPr="00135882" w:rsidRDefault="00B87B3E" w:rsidP="00B87B3E">
            <w:pPr>
              <w:widowControl/>
              <w:jc w:val="left"/>
              <w:rPr>
                <w:rFonts w:ascii="Arial" w:hAnsi="Arial" w:cs="Arial"/>
                <w:snapToGrid/>
                <w:color w:val="000000"/>
                <w:sz w:val="20"/>
                <w:lang w:val="fr-FR"/>
              </w:rPr>
            </w:pPr>
            <w:r w:rsidRPr="00E9705D">
              <w:rPr>
                <w:rFonts w:ascii="Arial" w:hAnsi="Arial" w:cs="Arial"/>
                <w:color w:val="000000"/>
                <w:sz w:val="20"/>
                <w:lang w:val="fr-FR"/>
              </w:rPr>
              <w:t>œil</w:t>
            </w:r>
          </w:p>
        </w:tc>
        <w:tc>
          <w:tcPr>
            <w:tcW w:w="1190" w:type="dxa"/>
          </w:tcPr>
          <w:p w:rsidR="00B87B3E" w:rsidRPr="00135882" w:rsidRDefault="00B87B3E" w:rsidP="00B87B3E">
            <w:pPr>
              <w:widowControl/>
              <w:jc w:val="left"/>
              <w:rPr>
                <w:rFonts w:ascii="Arial" w:hAnsi="Arial" w:cs="Arial"/>
                <w:snapToGrid/>
                <w:color w:val="000000"/>
                <w:sz w:val="20"/>
                <w:lang w:val="fr-FR"/>
              </w:rPr>
            </w:pPr>
            <w:proofErr w:type="spellStart"/>
            <w:r>
              <w:rPr>
                <w:rFonts w:ascii="Arial" w:hAnsi="Arial" w:cs="Arial"/>
                <w:color w:val="000000"/>
                <w:sz w:val="20"/>
                <w:lang w:val="fr-FR"/>
              </w:rPr>
              <w:t>it</w:t>
            </w:r>
            <w:proofErr w:type="spellEnd"/>
            <w:r>
              <w:rPr>
                <w:rFonts w:ascii="Arial" w:hAnsi="Arial" w:cs="Arial"/>
                <w:color w:val="000000"/>
                <w:sz w:val="20"/>
                <w:lang w:val="fr-FR"/>
              </w:rPr>
              <w:t xml:space="preserve">. </w:t>
            </w:r>
            <w:proofErr w:type="spellStart"/>
            <w:r w:rsidRPr="00E9705D">
              <w:rPr>
                <w:rFonts w:ascii="Arial" w:hAnsi="Arial" w:cs="Arial"/>
                <w:color w:val="000000"/>
                <w:sz w:val="20"/>
                <w:lang w:val="fr-FR"/>
              </w:rPr>
              <w:t>occhio</w:t>
            </w:r>
            <w:proofErr w:type="spellEnd"/>
          </w:p>
        </w:tc>
      </w:tr>
    </w:tbl>
    <w:p w:rsidR="00282ADD" w:rsidRDefault="00282ADD" w:rsidP="00330E46">
      <w:pPr>
        <w:ind w:firstLine="567"/>
        <w:rPr>
          <w:lang w:val="fr-FR"/>
        </w:rPr>
      </w:pPr>
    </w:p>
    <w:p w:rsidR="003312BB" w:rsidRDefault="00B87B3E" w:rsidP="003312BB">
      <w:pPr>
        <w:ind w:firstLine="567"/>
        <w:rPr>
          <w:lang w:val="fr-FR"/>
        </w:rPr>
      </w:pPr>
      <w:r>
        <w:rPr>
          <w:lang w:val="fr-FR"/>
        </w:rPr>
        <w:t xml:space="preserve">Ici ce sont les colonnes étymon 1, étymon 2, étymon 3 qui, fusionnées dans la colonne étymon, ont disparu. Le contenu de la ligne concernant l'étymologie du FC </w:t>
      </w:r>
      <w:r w:rsidRPr="00B87B3E">
        <w:rPr>
          <w:i/>
          <w:lang w:val="fr-FR"/>
        </w:rPr>
        <w:t>coup</w:t>
      </w:r>
      <w:r>
        <w:rPr>
          <w:lang w:val="fr-FR"/>
        </w:rPr>
        <w:t xml:space="preserve"> </w:t>
      </w:r>
      <w:r w:rsidRPr="00B87B3E">
        <w:rPr>
          <w:lang w:val="fr-FR"/>
        </w:rPr>
        <w:t xml:space="preserve">apparaît ainsi deux fois, </w:t>
      </w:r>
      <w:r>
        <w:rPr>
          <w:lang w:val="fr-FR"/>
        </w:rPr>
        <w:t xml:space="preserve">sur </w:t>
      </w:r>
      <w:r w:rsidRPr="00B87B3E">
        <w:rPr>
          <w:lang w:val="fr-FR"/>
        </w:rPr>
        <w:t xml:space="preserve">la ligne </w:t>
      </w:r>
      <w:proofErr w:type="spellStart"/>
      <w:r w:rsidRPr="00B87B3E">
        <w:rPr>
          <w:lang w:val="fr-FR"/>
        </w:rPr>
        <w:t>c</w:t>
      </w:r>
      <w:r w:rsidRPr="00B87B3E">
        <w:rPr>
          <w:u w:val="single"/>
          <w:lang w:val="fr-FR"/>
        </w:rPr>
        <w:t>o</w:t>
      </w:r>
      <w:r w:rsidRPr="00B87B3E">
        <w:rPr>
          <w:lang w:val="fr-FR"/>
        </w:rPr>
        <w:t>laphum</w:t>
      </w:r>
      <w:proofErr w:type="spellEnd"/>
      <w:r>
        <w:rPr>
          <w:lang w:val="fr-FR"/>
        </w:rPr>
        <w:t xml:space="preserve"> et sur la ligne </w:t>
      </w:r>
      <w:r w:rsidRPr="00B87B3E">
        <w:rPr>
          <w:lang w:val="fr-FR"/>
        </w:rPr>
        <w:t>°</w:t>
      </w:r>
      <w:proofErr w:type="spellStart"/>
      <w:r w:rsidRPr="00B87B3E">
        <w:rPr>
          <w:lang w:val="fr-FR"/>
        </w:rPr>
        <w:t>c</w:t>
      </w:r>
      <w:r w:rsidRPr="00B87B3E">
        <w:rPr>
          <w:u w:val="single"/>
          <w:lang w:val="fr-FR"/>
        </w:rPr>
        <w:t>o</w:t>
      </w:r>
      <w:r w:rsidRPr="00B87B3E">
        <w:rPr>
          <w:lang w:val="fr-FR"/>
        </w:rPr>
        <w:t>lopu</w:t>
      </w:r>
      <w:proofErr w:type="spellEnd"/>
      <w:r>
        <w:rPr>
          <w:lang w:val="fr-FR"/>
        </w:rPr>
        <w:t>.</w:t>
      </w:r>
    </w:p>
    <w:p w:rsidR="00A670A4" w:rsidRDefault="00A670A4" w:rsidP="003312BB">
      <w:pPr>
        <w:ind w:firstLine="567"/>
        <w:rPr>
          <w:lang w:val="fr-FR"/>
        </w:rPr>
      </w:pPr>
    </w:p>
    <w:p w:rsidR="00A670A4" w:rsidRPr="00DC6F7C" w:rsidRDefault="00A670A4" w:rsidP="00A670A4">
      <w:pPr>
        <w:ind w:firstLine="567"/>
        <w:rPr>
          <w:rFonts w:cs="Arial"/>
          <w:snapToGrid/>
          <w:color w:val="000000"/>
          <w:lang w:val="fr-FR"/>
        </w:rPr>
      </w:pPr>
      <w:r>
        <w:rPr>
          <w:lang w:val="fr-FR"/>
        </w:rPr>
        <w:t xml:space="preserve">Il est à noter que le contenu des quatre fichiers qui organisent l'accès par période est identique à celui du fichier mère, sauf pour ce qui concerne les mots qui n'ont pas de forme répertoriée pour la période en question. En effet, il existe de nombreux mots dans le fichier mère qui n'ont pas de forme AF répertoriée, tels </w:t>
      </w:r>
      <w:proofErr w:type="spellStart"/>
      <w:r>
        <w:rPr>
          <w:lang w:val="fr-FR"/>
        </w:rPr>
        <w:t>celt</w:t>
      </w:r>
      <w:proofErr w:type="spellEnd"/>
      <w:r>
        <w:rPr>
          <w:lang w:val="fr-FR"/>
        </w:rPr>
        <w:t xml:space="preserve"> </w:t>
      </w:r>
      <w:proofErr w:type="spellStart"/>
      <w:r w:rsidRPr="00DE3250">
        <w:rPr>
          <w:lang w:val="fr-FR"/>
        </w:rPr>
        <w:t>Cat</w:t>
      </w:r>
      <w:r w:rsidRPr="00DE3250">
        <w:rPr>
          <w:u w:val="single"/>
          <w:lang w:val="fr-FR"/>
        </w:rPr>
        <w:t>u</w:t>
      </w:r>
      <w:r w:rsidRPr="00DE3250">
        <w:rPr>
          <w:lang w:val="fr-FR"/>
        </w:rPr>
        <w:t>rigas</w:t>
      </w:r>
      <w:proofErr w:type="spellEnd"/>
      <w:r>
        <w:rPr>
          <w:lang w:val="fr-FR"/>
        </w:rPr>
        <w:t xml:space="preserve"> &gt; FC </w:t>
      </w:r>
      <w:proofErr w:type="spellStart"/>
      <w:r w:rsidRPr="00A670A4">
        <w:rPr>
          <w:i/>
          <w:lang w:val="fr-FR"/>
        </w:rPr>
        <w:t>Chadorges</w:t>
      </w:r>
      <w:proofErr w:type="spellEnd"/>
      <w:r>
        <w:rPr>
          <w:lang w:val="fr-FR"/>
        </w:rPr>
        <w:t xml:space="preserve">, ou encore FC </w:t>
      </w:r>
      <w:r w:rsidRPr="00A670A4">
        <w:rPr>
          <w:i/>
          <w:lang w:val="fr-FR"/>
        </w:rPr>
        <w:t>humus</w:t>
      </w:r>
      <w:r>
        <w:rPr>
          <w:lang w:val="fr-FR"/>
        </w:rPr>
        <w:t xml:space="preserve">, </w:t>
      </w:r>
      <w:r w:rsidRPr="00A670A4">
        <w:rPr>
          <w:i/>
          <w:lang w:val="fr-FR"/>
        </w:rPr>
        <w:t>bêtise</w:t>
      </w:r>
      <w:r>
        <w:rPr>
          <w:lang w:val="fr-FR"/>
        </w:rPr>
        <w:t xml:space="preserve"> etc. Ces mots sont supprimés dans le fichier "</w:t>
      </w:r>
      <w:r w:rsidR="00D06560">
        <w:rPr>
          <w:lang w:val="fr-FR"/>
        </w:rPr>
        <w:t>par formes</w:t>
      </w:r>
      <w:r>
        <w:rPr>
          <w:lang w:val="fr-FR"/>
        </w:rPr>
        <w:t xml:space="preserve"> AF" puisqu'ils n'y auraient pas d'entrée. Il en va de même pour les trois autres fichiers par période : dans le fichier par étymon, les mots du fichier mère qui n'ont pas d'étymon répertorié n'existent pas, dans le fichier par MF les mots qui n'ont pas de forme MF répertoriée n'apparaissent pas, et dans le fichier par FC les mots qui n'ont pas de forme FC répertoriée sont absents (par exemple ceux </w:t>
      </w:r>
      <w:r w:rsidRPr="00DC6F7C">
        <w:rPr>
          <w:lang w:val="fr-FR"/>
        </w:rPr>
        <w:t xml:space="preserve">qui n'ont pas de représentant moderne tel </w:t>
      </w:r>
      <w:r w:rsidRPr="00DC6F7C">
        <w:rPr>
          <w:rFonts w:cs="Arial"/>
          <w:snapToGrid/>
          <w:color w:val="000000"/>
          <w:lang w:val="fr-FR"/>
        </w:rPr>
        <w:t>°</w:t>
      </w:r>
      <w:proofErr w:type="spellStart"/>
      <w:r w:rsidRPr="00DC6F7C">
        <w:rPr>
          <w:rFonts w:cs="Arial"/>
          <w:snapToGrid/>
          <w:color w:val="000000"/>
          <w:lang w:val="fr-FR"/>
        </w:rPr>
        <w:t>vēnditi</w:t>
      </w:r>
      <w:r w:rsidRPr="00DC6F7C">
        <w:rPr>
          <w:rFonts w:cs="Arial"/>
          <w:snapToGrid/>
          <w:color w:val="000000"/>
          <w:u w:val="single"/>
          <w:lang w:val="fr-FR"/>
        </w:rPr>
        <w:t>ō</w:t>
      </w:r>
      <w:r w:rsidRPr="00DC6F7C">
        <w:rPr>
          <w:rFonts w:cs="Arial"/>
          <w:snapToGrid/>
          <w:color w:val="000000"/>
          <w:lang w:val="fr-FR"/>
        </w:rPr>
        <w:t>ne</w:t>
      </w:r>
      <w:proofErr w:type="spellEnd"/>
      <w:r w:rsidRPr="00DC6F7C">
        <w:rPr>
          <w:rFonts w:cs="Arial"/>
          <w:snapToGrid/>
          <w:color w:val="000000"/>
          <w:lang w:val="fr-FR"/>
        </w:rPr>
        <w:t xml:space="preserve"> &gt; </w:t>
      </w:r>
      <w:proofErr w:type="spellStart"/>
      <w:r w:rsidRPr="00DC6F7C">
        <w:rPr>
          <w:rFonts w:cs="Arial"/>
          <w:i/>
          <w:snapToGrid/>
          <w:color w:val="000000"/>
          <w:lang w:val="fr-FR"/>
        </w:rPr>
        <w:t>vençon</w:t>
      </w:r>
      <w:proofErr w:type="spellEnd"/>
      <w:r w:rsidRPr="00DC6F7C">
        <w:rPr>
          <w:rFonts w:cs="Arial"/>
          <w:snapToGrid/>
          <w:color w:val="000000"/>
          <w:lang w:val="fr-FR"/>
        </w:rPr>
        <w:t xml:space="preserve"> ‘vente’</w:t>
      </w:r>
      <w:r>
        <w:rPr>
          <w:rFonts w:cs="Arial"/>
          <w:snapToGrid/>
          <w:color w:val="000000"/>
          <w:lang w:val="fr-FR"/>
        </w:rPr>
        <w:t>)</w:t>
      </w:r>
    </w:p>
    <w:p w:rsidR="00A670A4" w:rsidRDefault="00A670A4" w:rsidP="003312BB">
      <w:pPr>
        <w:ind w:firstLine="567"/>
        <w:rPr>
          <w:lang w:val="fr-FR"/>
        </w:rPr>
      </w:pPr>
    </w:p>
    <w:p w:rsidR="004A164D" w:rsidRDefault="004A164D" w:rsidP="003312BB">
      <w:pPr>
        <w:ind w:firstLine="567"/>
        <w:rPr>
          <w:lang w:val="fr-FR"/>
        </w:rPr>
      </w:pPr>
      <w:r>
        <w:rPr>
          <w:lang w:val="fr-FR"/>
        </w:rPr>
        <w:t xml:space="preserve">Enfin, le fichier </w:t>
      </w:r>
      <w:r w:rsidR="00D06560">
        <w:rPr>
          <w:lang w:val="fr-FR"/>
        </w:rPr>
        <w:t>par formes</w:t>
      </w:r>
      <w:r>
        <w:rPr>
          <w:lang w:val="fr-FR"/>
        </w:rPr>
        <w:t xml:space="preserve"> FC a une particularité dont il est utile de faire état. D'ordinaire, lorsqu'une portion seulement de la forme FC correspond à l'étymon, cela est indiqué par des parenthèses : </w:t>
      </w:r>
      <w:r w:rsidRPr="004A164D">
        <w:rPr>
          <w:i/>
          <w:lang w:val="fr-FR"/>
        </w:rPr>
        <w:t>(à) jeun</w:t>
      </w:r>
      <w:r>
        <w:rPr>
          <w:lang w:val="fr-FR"/>
        </w:rPr>
        <w:t xml:space="preserve">, </w:t>
      </w:r>
      <w:r w:rsidRPr="004A164D">
        <w:rPr>
          <w:i/>
          <w:lang w:val="fr-FR"/>
        </w:rPr>
        <w:t>(bête de) somme</w:t>
      </w:r>
      <w:r>
        <w:rPr>
          <w:lang w:val="fr-FR"/>
        </w:rPr>
        <w:t xml:space="preserve">, </w:t>
      </w:r>
      <w:r w:rsidRPr="004A164D">
        <w:rPr>
          <w:i/>
          <w:lang w:val="fr-FR"/>
        </w:rPr>
        <w:t>(</w:t>
      </w:r>
      <w:proofErr w:type="spellStart"/>
      <w:r w:rsidRPr="004A164D">
        <w:rPr>
          <w:i/>
          <w:lang w:val="fr-FR"/>
        </w:rPr>
        <w:t>em</w:t>
      </w:r>
      <w:proofErr w:type="spellEnd"/>
      <w:r w:rsidRPr="004A164D">
        <w:rPr>
          <w:i/>
          <w:lang w:val="fr-FR"/>
        </w:rPr>
        <w:t>)</w:t>
      </w:r>
      <w:proofErr w:type="spellStart"/>
      <w:r w:rsidRPr="004A164D">
        <w:rPr>
          <w:i/>
          <w:lang w:val="fr-FR"/>
        </w:rPr>
        <w:t>preindre</w:t>
      </w:r>
      <w:proofErr w:type="spellEnd"/>
      <w:r>
        <w:rPr>
          <w:lang w:val="fr-FR"/>
        </w:rPr>
        <w:t xml:space="preserve">, </w:t>
      </w:r>
      <w:r w:rsidRPr="004A164D">
        <w:rPr>
          <w:i/>
          <w:lang w:val="fr-FR"/>
        </w:rPr>
        <w:t>(</w:t>
      </w:r>
      <w:proofErr w:type="spellStart"/>
      <w:r w:rsidRPr="004A164D">
        <w:rPr>
          <w:i/>
          <w:lang w:val="fr-FR"/>
        </w:rPr>
        <w:t>re</w:t>
      </w:r>
      <w:proofErr w:type="spellEnd"/>
      <w:r w:rsidRPr="004A164D">
        <w:rPr>
          <w:i/>
          <w:lang w:val="fr-FR"/>
        </w:rPr>
        <w:t>)gain</w:t>
      </w:r>
      <w:r>
        <w:rPr>
          <w:lang w:val="fr-FR"/>
        </w:rPr>
        <w:t xml:space="preserve">, </w:t>
      </w:r>
      <w:r w:rsidRPr="004A164D">
        <w:rPr>
          <w:i/>
          <w:lang w:val="fr-FR"/>
        </w:rPr>
        <w:t>(ré)</w:t>
      </w:r>
      <w:proofErr w:type="spellStart"/>
      <w:r w:rsidRPr="004A164D">
        <w:rPr>
          <w:i/>
          <w:lang w:val="fr-FR"/>
        </w:rPr>
        <w:t>soudre</w:t>
      </w:r>
      <w:proofErr w:type="spellEnd"/>
      <w:r>
        <w:rPr>
          <w:lang w:val="fr-FR"/>
        </w:rPr>
        <w:t xml:space="preserve">, </w:t>
      </w:r>
      <w:r w:rsidRPr="004A164D">
        <w:rPr>
          <w:i/>
          <w:lang w:val="fr-FR"/>
        </w:rPr>
        <w:t>(il) aime</w:t>
      </w:r>
      <w:r>
        <w:rPr>
          <w:lang w:val="fr-FR"/>
        </w:rPr>
        <w:t xml:space="preserve">, </w:t>
      </w:r>
      <w:r w:rsidRPr="004A164D">
        <w:rPr>
          <w:i/>
          <w:lang w:val="fr-FR"/>
        </w:rPr>
        <w:t>(j') espère</w:t>
      </w:r>
      <w:r>
        <w:rPr>
          <w:lang w:val="fr-FR"/>
        </w:rPr>
        <w:t xml:space="preserve">, </w:t>
      </w:r>
      <w:r w:rsidRPr="00A53C2A">
        <w:rPr>
          <w:i/>
          <w:lang w:val="fr-FR"/>
        </w:rPr>
        <w:t>(je) bois</w:t>
      </w:r>
      <w:r>
        <w:rPr>
          <w:lang w:val="fr-FR"/>
        </w:rPr>
        <w:t xml:space="preserve">, </w:t>
      </w:r>
      <w:r w:rsidRPr="00A53C2A">
        <w:rPr>
          <w:i/>
          <w:lang w:val="fr-FR"/>
        </w:rPr>
        <w:t>(qu'il) chevauche</w:t>
      </w:r>
      <w:r>
        <w:rPr>
          <w:lang w:val="fr-FR"/>
        </w:rPr>
        <w:t xml:space="preserve">, </w:t>
      </w:r>
      <w:r w:rsidRPr="00A53C2A">
        <w:rPr>
          <w:i/>
          <w:lang w:val="fr-FR"/>
        </w:rPr>
        <w:t>(que j') aille</w:t>
      </w:r>
      <w:r>
        <w:rPr>
          <w:lang w:val="fr-FR"/>
        </w:rPr>
        <w:t xml:space="preserve">, </w:t>
      </w:r>
      <w:r w:rsidRPr="00A53C2A">
        <w:rPr>
          <w:i/>
          <w:lang w:val="fr-FR"/>
        </w:rPr>
        <w:t>(tu) sers</w:t>
      </w:r>
      <w:r>
        <w:rPr>
          <w:lang w:val="fr-FR"/>
        </w:rPr>
        <w:t>, etc.</w:t>
      </w:r>
      <w:r w:rsidR="00A53C2A">
        <w:rPr>
          <w:lang w:val="fr-FR"/>
        </w:rPr>
        <w:t xml:space="preserve"> Cela empêchant le classement alphabétique de </w:t>
      </w:r>
      <w:r w:rsidR="00A670A4">
        <w:rPr>
          <w:lang w:val="fr-FR"/>
        </w:rPr>
        <w:t>la portion concernée</w:t>
      </w:r>
      <w:r w:rsidR="00A53C2A">
        <w:rPr>
          <w:lang w:val="fr-FR"/>
        </w:rPr>
        <w:t xml:space="preserve">, une colonne "préfixe" a été ajoutée au fichier </w:t>
      </w:r>
      <w:r w:rsidR="00D06560">
        <w:rPr>
          <w:lang w:val="fr-FR"/>
        </w:rPr>
        <w:t>par formes</w:t>
      </w:r>
      <w:r w:rsidR="00A53C2A">
        <w:rPr>
          <w:lang w:val="fr-FR"/>
        </w:rPr>
        <w:t xml:space="preserve"> FC qui dans le cas de mots séparés contient ceux en parenthèses : </w:t>
      </w:r>
    </w:p>
    <w:p w:rsidR="00A53C2A" w:rsidRDefault="00A53C2A" w:rsidP="003312BB">
      <w:pPr>
        <w:ind w:firstLine="567"/>
        <w:rPr>
          <w:lang w:val="fr-FR"/>
        </w:rPr>
      </w:pPr>
    </w:p>
    <w:tbl>
      <w:tblPr>
        <w:tblW w:w="4816" w:type="dxa"/>
        <w:tblInd w:w="70" w:type="dxa"/>
        <w:tblCellMar>
          <w:left w:w="70" w:type="dxa"/>
          <w:right w:w="70" w:type="dxa"/>
        </w:tblCellMar>
        <w:tblLook w:val="04A0" w:firstRow="1" w:lastRow="0" w:firstColumn="1" w:lastColumn="0" w:noHBand="0" w:noVBand="1"/>
      </w:tblPr>
      <w:tblGrid>
        <w:gridCol w:w="1200"/>
        <w:gridCol w:w="1760"/>
        <w:gridCol w:w="1856"/>
      </w:tblGrid>
      <w:tr w:rsidR="00A53C2A" w:rsidRPr="00A53C2A" w:rsidTr="00A53C2A">
        <w:trPr>
          <w:trHeight w:val="255"/>
        </w:trPr>
        <w:tc>
          <w:tcPr>
            <w:tcW w:w="1200" w:type="dxa"/>
            <w:tcBorders>
              <w:top w:val="nil"/>
              <w:left w:val="nil"/>
              <w:bottom w:val="single" w:sz="4" w:space="0" w:color="auto"/>
              <w:right w:val="nil"/>
            </w:tcBorders>
            <w:shd w:val="clear" w:color="auto" w:fill="auto"/>
            <w:noWrap/>
            <w:vAlign w:val="bottom"/>
            <w:hideMark/>
          </w:tcPr>
          <w:p w:rsidR="00A53C2A" w:rsidRPr="00A53C2A" w:rsidRDefault="00A53C2A" w:rsidP="00A53C2A">
            <w:pPr>
              <w:widowControl/>
              <w:jc w:val="left"/>
              <w:rPr>
                <w:rFonts w:ascii="Arial" w:hAnsi="Arial" w:cs="Arial"/>
                <w:b/>
                <w:bCs/>
                <w:snapToGrid/>
                <w:color w:val="000000"/>
                <w:sz w:val="20"/>
                <w:lang w:val="fr-FR"/>
              </w:rPr>
            </w:pPr>
            <w:r w:rsidRPr="00A53C2A">
              <w:rPr>
                <w:rFonts w:ascii="Arial" w:hAnsi="Arial" w:cs="Arial"/>
                <w:b/>
                <w:bCs/>
                <w:snapToGrid/>
                <w:color w:val="000000"/>
                <w:sz w:val="20"/>
                <w:lang w:val="fr-FR"/>
              </w:rPr>
              <w:t>préfixe</w:t>
            </w:r>
          </w:p>
        </w:tc>
        <w:tc>
          <w:tcPr>
            <w:tcW w:w="1760" w:type="dxa"/>
            <w:tcBorders>
              <w:top w:val="nil"/>
              <w:left w:val="nil"/>
              <w:bottom w:val="single" w:sz="4" w:space="0" w:color="auto"/>
              <w:right w:val="nil"/>
            </w:tcBorders>
            <w:shd w:val="clear" w:color="auto" w:fill="auto"/>
            <w:noWrap/>
            <w:hideMark/>
          </w:tcPr>
          <w:p w:rsidR="00A53C2A" w:rsidRPr="00A53C2A" w:rsidRDefault="00A53C2A" w:rsidP="00A53C2A">
            <w:pPr>
              <w:widowControl/>
              <w:jc w:val="left"/>
              <w:rPr>
                <w:rFonts w:ascii="Arial" w:hAnsi="Arial" w:cs="Arial"/>
                <w:b/>
                <w:bCs/>
                <w:snapToGrid/>
                <w:color w:val="000000"/>
                <w:sz w:val="20"/>
                <w:lang w:val="fr-FR"/>
              </w:rPr>
            </w:pPr>
            <w:r w:rsidRPr="00A53C2A">
              <w:rPr>
                <w:rFonts w:ascii="Arial" w:hAnsi="Arial" w:cs="Arial"/>
                <w:b/>
                <w:bCs/>
                <w:snapToGrid/>
                <w:color w:val="000000"/>
                <w:sz w:val="20"/>
                <w:lang w:val="fr-FR"/>
              </w:rPr>
              <w:t>FC</w:t>
            </w:r>
          </w:p>
        </w:tc>
        <w:tc>
          <w:tcPr>
            <w:tcW w:w="1856" w:type="dxa"/>
            <w:tcBorders>
              <w:top w:val="nil"/>
              <w:left w:val="nil"/>
              <w:bottom w:val="single" w:sz="4" w:space="0" w:color="auto"/>
              <w:right w:val="nil"/>
            </w:tcBorders>
            <w:shd w:val="clear" w:color="auto" w:fill="auto"/>
            <w:noWrap/>
            <w:hideMark/>
          </w:tcPr>
          <w:p w:rsidR="00A53C2A" w:rsidRPr="00A53C2A" w:rsidRDefault="00A53C2A" w:rsidP="00A53C2A">
            <w:pPr>
              <w:widowControl/>
              <w:jc w:val="left"/>
              <w:rPr>
                <w:rFonts w:ascii="Arial" w:hAnsi="Arial" w:cs="Arial"/>
                <w:b/>
                <w:bCs/>
                <w:snapToGrid/>
                <w:color w:val="000000"/>
                <w:sz w:val="20"/>
                <w:lang w:val="fr-FR"/>
              </w:rPr>
            </w:pPr>
            <w:r w:rsidRPr="00A53C2A">
              <w:rPr>
                <w:rFonts w:ascii="Arial" w:hAnsi="Arial" w:cs="Arial"/>
                <w:b/>
                <w:bCs/>
                <w:snapToGrid/>
                <w:color w:val="000000"/>
                <w:sz w:val="20"/>
                <w:lang w:val="fr-FR"/>
              </w:rPr>
              <w:t xml:space="preserve">FC </w:t>
            </w:r>
            <w:proofErr w:type="spellStart"/>
            <w:r w:rsidRPr="00A53C2A">
              <w:rPr>
                <w:rFonts w:ascii="Arial" w:hAnsi="Arial" w:cs="Arial"/>
                <w:b/>
                <w:bCs/>
                <w:snapToGrid/>
                <w:color w:val="000000"/>
                <w:sz w:val="20"/>
                <w:lang w:val="fr-FR"/>
              </w:rPr>
              <w:t>attr</w:t>
            </w:r>
            <w:proofErr w:type="spellEnd"/>
            <w:r w:rsidRPr="00A53C2A">
              <w:rPr>
                <w:rFonts w:ascii="Arial" w:hAnsi="Arial" w:cs="Arial"/>
                <w:b/>
                <w:bCs/>
                <w:snapToGrid/>
                <w:color w:val="000000"/>
                <w:sz w:val="20"/>
                <w:lang w:val="fr-FR"/>
              </w:rPr>
              <w:t>.</w:t>
            </w:r>
          </w:p>
        </w:tc>
      </w:tr>
      <w:tr w:rsidR="00A53C2A" w:rsidRPr="00A53C2A" w:rsidTr="00A53C2A">
        <w:trPr>
          <w:trHeight w:val="255"/>
        </w:trPr>
        <w:tc>
          <w:tcPr>
            <w:tcW w:w="1200" w:type="dxa"/>
            <w:tcBorders>
              <w:top w:val="single" w:sz="4" w:space="0" w:color="auto"/>
              <w:left w:val="nil"/>
              <w:bottom w:val="nil"/>
              <w:right w:val="nil"/>
            </w:tcBorders>
            <w:shd w:val="clear" w:color="auto" w:fill="auto"/>
            <w:noWrap/>
          </w:tcPr>
          <w:p w:rsidR="00A53C2A" w:rsidRPr="00A53C2A" w:rsidRDefault="00A53C2A" w:rsidP="00A53C2A">
            <w:pPr>
              <w:widowControl/>
              <w:jc w:val="left"/>
              <w:rPr>
                <w:rFonts w:ascii="Arial" w:hAnsi="Arial" w:cs="Arial"/>
                <w:snapToGrid/>
                <w:color w:val="000000"/>
                <w:sz w:val="20"/>
                <w:lang w:val="fr-FR"/>
              </w:rPr>
            </w:pPr>
            <w:r w:rsidRPr="00A53C2A">
              <w:rPr>
                <w:rFonts w:ascii="Arial" w:hAnsi="Arial" w:cs="Arial"/>
                <w:snapToGrid/>
                <w:color w:val="000000"/>
                <w:sz w:val="20"/>
                <w:lang w:val="fr-FR"/>
              </w:rPr>
              <w:t>(à)</w:t>
            </w:r>
          </w:p>
        </w:tc>
        <w:tc>
          <w:tcPr>
            <w:tcW w:w="1760" w:type="dxa"/>
            <w:tcBorders>
              <w:top w:val="single" w:sz="4" w:space="0" w:color="auto"/>
              <w:left w:val="nil"/>
              <w:bottom w:val="nil"/>
              <w:right w:val="nil"/>
            </w:tcBorders>
            <w:shd w:val="clear" w:color="auto" w:fill="auto"/>
            <w:noWrap/>
          </w:tcPr>
          <w:p w:rsidR="00A53C2A" w:rsidRPr="00A53C2A" w:rsidRDefault="00A53C2A" w:rsidP="00A53C2A">
            <w:pPr>
              <w:widowControl/>
              <w:jc w:val="left"/>
              <w:rPr>
                <w:rFonts w:ascii="Arial" w:hAnsi="Arial" w:cs="Arial"/>
                <w:snapToGrid/>
                <w:color w:val="000000"/>
                <w:sz w:val="20"/>
                <w:lang w:val="fr-FR"/>
              </w:rPr>
            </w:pPr>
            <w:r w:rsidRPr="00A53C2A">
              <w:rPr>
                <w:rFonts w:ascii="Arial" w:hAnsi="Arial" w:cs="Arial"/>
                <w:snapToGrid/>
                <w:color w:val="000000"/>
                <w:sz w:val="20"/>
                <w:lang w:val="fr-FR"/>
              </w:rPr>
              <w:t>jeun</w:t>
            </w:r>
          </w:p>
        </w:tc>
        <w:tc>
          <w:tcPr>
            <w:tcW w:w="1856" w:type="dxa"/>
            <w:tcBorders>
              <w:top w:val="single" w:sz="4" w:space="0" w:color="auto"/>
              <w:left w:val="nil"/>
              <w:bottom w:val="nil"/>
              <w:right w:val="nil"/>
            </w:tcBorders>
            <w:shd w:val="clear" w:color="auto" w:fill="auto"/>
            <w:noWrap/>
          </w:tcPr>
          <w:p w:rsidR="00A53C2A" w:rsidRPr="00A53C2A" w:rsidRDefault="00A53C2A" w:rsidP="00A53C2A">
            <w:pPr>
              <w:widowControl/>
              <w:jc w:val="left"/>
              <w:rPr>
                <w:rFonts w:ascii="Arial" w:hAnsi="Arial" w:cs="Arial"/>
                <w:b/>
                <w:bCs/>
                <w:snapToGrid/>
                <w:color w:val="000000"/>
                <w:sz w:val="20"/>
                <w:lang w:val="fr-FR"/>
              </w:rPr>
            </w:pPr>
          </w:p>
        </w:tc>
      </w:tr>
      <w:tr w:rsidR="00A53C2A" w:rsidRPr="00A53C2A" w:rsidTr="00A53C2A">
        <w:trPr>
          <w:trHeight w:val="255"/>
        </w:trPr>
        <w:tc>
          <w:tcPr>
            <w:tcW w:w="1200" w:type="dxa"/>
            <w:tcBorders>
              <w:top w:val="nil"/>
              <w:left w:val="nil"/>
              <w:right w:val="nil"/>
            </w:tcBorders>
            <w:shd w:val="clear" w:color="auto" w:fill="auto"/>
            <w:noWrap/>
          </w:tcPr>
          <w:p w:rsidR="00A53C2A" w:rsidRPr="00A53C2A" w:rsidRDefault="00A53C2A" w:rsidP="00A53C2A">
            <w:pPr>
              <w:widowControl/>
              <w:jc w:val="left"/>
              <w:rPr>
                <w:rFonts w:ascii="Arial" w:hAnsi="Arial" w:cs="Arial"/>
                <w:snapToGrid/>
                <w:color w:val="000000"/>
                <w:sz w:val="20"/>
                <w:lang w:val="fr-FR"/>
              </w:rPr>
            </w:pPr>
            <w:r w:rsidRPr="00A53C2A">
              <w:rPr>
                <w:rFonts w:ascii="Arial" w:hAnsi="Arial" w:cs="Arial"/>
                <w:snapToGrid/>
                <w:color w:val="000000"/>
                <w:sz w:val="20"/>
                <w:lang w:val="fr-FR"/>
              </w:rPr>
              <w:t>(bête de)</w:t>
            </w:r>
          </w:p>
        </w:tc>
        <w:tc>
          <w:tcPr>
            <w:tcW w:w="1760" w:type="dxa"/>
            <w:tcBorders>
              <w:top w:val="nil"/>
              <w:left w:val="nil"/>
              <w:right w:val="nil"/>
            </w:tcBorders>
            <w:shd w:val="clear" w:color="auto" w:fill="auto"/>
            <w:noWrap/>
          </w:tcPr>
          <w:p w:rsidR="00A53C2A" w:rsidRPr="00A53C2A" w:rsidRDefault="00A53C2A" w:rsidP="00A53C2A">
            <w:pPr>
              <w:widowControl/>
              <w:jc w:val="left"/>
              <w:rPr>
                <w:rFonts w:ascii="Arial" w:hAnsi="Arial" w:cs="Arial"/>
                <w:snapToGrid/>
                <w:color w:val="000000"/>
                <w:sz w:val="20"/>
                <w:lang w:val="fr-FR"/>
              </w:rPr>
            </w:pPr>
            <w:r w:rsidRPr="00A53C2A">
              <w:rPr>
                <w:rFonts w:ascii="Arial" w:hAnsi="Arial" w:cs="Arial"/>
                <w:snapToGrid/>
                <w:color w:val="000000"/>
                <w:sz w:val="20"/>
                <w:lang w:val="fr-FR"/>
              </w:rPr>
              <w:t>somme</w:t>
            </w:r>
          </w:p>
        </w:tc>
        <w:tc>
          <w:tcPr>
            <w:tcW w:w="1856" w:type="dxa"/>
            <w:tcBorders>
              <w:top w:val="nil"/>
              <w:left w:val="nil"/>
              <w:right w:val="nil"/>
            </w:tcBorders>
            <w:shd w:val="clear" w:color="auto" w:fill="auto"/>
            <w:noWrap/>
          </w:tcPr>
          <w:p w:rsidR="00A53C2A" w:rsidRPr="00A53C2A" w:rsidRDefault="00A53C2A" w:rsidP="00A53C2A">
            <w:pPr>
              <w:widowControl/>
              <w:jc w:val="left"/>
              <w:rPr>
                <w:rFonts w:ascii="Arial" w:hAnsi="Arial" w:cs="Arial"/>
                <w:b/>
                <w:bCs/>
                <w:snapToGrid/>
                <w:color w:val="000000"/>
                <w:sz w:val="20"/>
                <w:lang w:val="fr-FR"/>
              </w:rPr>
            </w:pPr>
          </w:p>
        </w:tc>
      </w:tr>
      <w:tr w:rsidR="00A53C2A" w:rsidRPr="00A53C2A" w:rsidTr="00A53C2A">
        <w:trPr>
          <w:trHeight w:val="255"/>
        </w:trPr>
        <w:tc>
          <w:tcPr>
            <w:tcW w:w="1200" w:type="dxa"/>
            <w:tcBorders>
              <w:top w:val="nil"/>
              <w:left w:val="nil"/>
              <w:right w:val="nil"/>
            </w:tcBorders>
            <w:shd w:val="clear" w:color="auto" w:fill="auto"/>
            <w:noWrap/>
          </w:tcPr>
          <w:p w:rsidR="00A53C2A" w:rsidRDefault="00A53C2A" w:rsidP="00A53C2A">
            <w:pPr>
              <w:widowControl/>
              <w:jc w:val="left"/>
              <w:rPr>
                <w:rFonts w:ascii="Arial" w:hAnsi="Arial" w:cs="Arial"/>
                <w:snapToGrid/>
                <w:color w:val="000000"/>
                <w:sz w:val="20"/>
                <w:lang w:val="fr-FR"/>
              </w:rPr>
            </w:pPr>
            <w:r>
              <w:rPr>
                <w:rFonts w:ascii="Arial" w:hAnsi="Arial" w:cs="Arial"/>
                <w:color w:val="000000"/>
                <w:sz w:val="20"/>
              </w:rPr>
              <w:t>(</w:t>
            </w:r>
            <w:proofErr w:type="spellStart"/>
            <w:r>
              <w:rPr>
                <w:rFonts w:ascii="Arial" w:hAnsi="Arial" w:cs="Arial"/>
                <w:color w:val="000000"/>
                <w:sz w:val="20"/>
              </w:rPr>
              <w:t>il</w:t>
            </w:r>
            <w:proofErr w:type="spellEnd"/>
            <w:r>
              <w:rPr>
                <w:rFonts w:ascii="Arial" w:hAnsi="Arial" w:cs="Arial"/>
                <w:color w:val="000000"/>
                <w:sz w:val="20"/>
              </w:rPr>
              <w:t>)</w:t>
            </w:r>
          </w:p>
        </w:tc>
        <w:tc>
          <w:tcPr>
            <w:tcW w:w="1760" w:type="dxa"/>
            <w:tcBorders>
              <w:top w:val="nil"/>
              <w:left w:val="nil"/>
              <w:right w:val="nil"/>
            </w:tcBorders>
            <w:shd w:val="clear" w:color="auto" w:fill="auto"/>
            <w:noWrap/>
          </w:tcPr>
          <w:p w:rsidR="00A53C2A" w:rsidRDefault="00A53C2A" w:rsidP="00A53C2A">
            <w:pPr>
              <w:rPr>
                <w:rFonts w:ascii="Arial" w:hAnsi="Arial" w:cs="Arial"/>
                <w:color w:val="000000"/>
                <w:sz w:val="20"/>
              </w:rPr>
            </w:pPr>
            <w:proofErr w:type="spellStart"/>
            <w:r>
              <w:rPr>
                <w:rFonts w:ascii="Arial" w:hAnsi="Arial" w:cs="Arial"/>
                <w:color w:val="000000"/>
                <w:sz w:val="20"/>
              </w:rPr>
              <w:t>aime</w:t>
            </w:r>
            <w:proofErr w:type="spellEnd"/>
          </w:p>
        </w:tc>
        <w:tc>
          <w:tcPr>
            <w:tcW w:w="1856" w:type="dxa"/>
            <w:tcBorders>
              <w:top w:val="nil"/>
              <w:left w:val="nil"/>
              <w:right w:val="nil"/>
            </w:tcBorders>
            <w:shd w:val="clear" w:color="auto" w:fill="auto"/>
            <w:noWrap/>
          </w:tcPr>
          <w:p w:rsidR="00A53C2A" w:rsidRPr="00A53C2A" w:rsidRDefault="00A53C2A" w:rsidP="00A53C2A">
            <w:pPr>
              <w:widowControl/>
              <w:jc w:val="left"/>
              <w:rPr>
                <w:rFonts w:ascii="Arial" w:hAnsi="Arial" w:cs="Arial"/>
                <w:b/>
                <w:bCs/>
                <w:snapToGrid/>
                <w:color w:val="000000"/>
                <w:sz w:val="20"/>
                <w:lang w:val="fr-FR"/>
              </w:rPr>
            </w:pPr>
          </w:p>
        </w:tc>
      </w:tr>
      <w:tr w:rsidR="00A53C2A" w:rsidRPr="00A53C2A" w:rsidTr="00A53C2A">
        <w:trPr>
          <w:trHeight w:val="255"/>
        </w:trPr>
        <w:tc>
          <w:tcPr>
            <w:tcW w:w="1200" w:type="dxa"/>
            <w:tcBorders>
              <w:top w:val="nil"/>
              <w:left w:val="nil"/>
              <w:right w:val="nil"/>
            </w:tcBorders>
            <w:shd w:val="clear" w:color="auto" w:fill="auto"/>
            <w:noWrap/>
          </w:tcPr>
          <w:p w:rsidR="00A53C2A" w:rsidRPr="00A53C2A" w:rsidRDefault="00A53C2A" w:rsidP="00A53C2A">
            <w:pPr>
              <w:widowControl/>
              <w:jc w:val="left"/>
              <w:rPr>
                <w:rFonts w:ascii="Arial" w:hAnsi="Arial" w:cs="Arial"/>
                <w:snapToGrid/>
                <w:color w:val="000000"/>
                <w:sz w:val="20"/>
                <w:lang w:val="fr-FR"/>
              </w:rPr>
            </w:pPr>
            <w:r w:rsidRPr="00A53C2A">
              <w:rPr>
                <w:rFonts w:ascii="Arial" w:hAnsi="Arial" w:cs="Arial"/>
                <w:snapToGrid/>
                <w:color w:val="000000"/>
                <w:sz w:val="20"/>
                <w:lang w:val="fr-FR"/>
              </w:rPr>
              <w:t>(qu’il)</w:t>
            </w:r>
          </w:p>
        </w:tc>
        <w:tc>
          <w:tcPr>
            <w:tcW w:w="1760" w:type="dxa"/>
            <w:tcBorders>
              <w:top w:val="nil"/>
              <w:left w:val="nil"/>
              <w:right w:val="nil"/>
            </w:tcBorders>
            <w:shd w:val="clear" w:color="auto" w:fill="auto"/>
            <w:noWrap/>
          </w:tcPr>
          <w:p w:rsidR="00A53C2A" w:rsidRPr="00A53C2A" w:rsidRDefault="00A53C2A" w:rsidP="00A53C2A">
            <w:pPr>
              <w:widowControl/>
              <w:jc w:val="left"/>
              <w:rPr>
                <w:rFonts w:ascii="Arial" w:hAnsi="Arial" w:cs="Arial"/>
                <w:snapToGrid/>
                <w:color w:val="000000"/>
                <w:sz w:val="20"/>
                <w:lang w:val="fr-FR"/>
              </w:rPr>
            </w:pPr>
            <w:r w:rsidRPr="00A53C2A">
              <w:rPr>
                <w:rFonts w:ascii="Arial" w:hAnsi="Arial" w:cs="Arial"/>
                <w:snapToGrid/>
                <w:color w:val="000000"/>
                <w:sz w:val="20"/>
                <w:lang w:val="fr-FR"/>
              </w:rPr>
              <w:t>chevauche</w:t>
            </w:r>
          </w:p>
        </w:tc>
        <w:tc>
          <w:tcPr>
            <w:tcW w:w="1856" w:type="dxa"/>
            <w:tcBorders>
              <w:top w:val="nil"/>
              <w:left w:val="nil"/>
              <w:right w:val="nil"/>
            </w:tcBorders>
            <w:shd w:val="clear" w:color="auto" w:fill="auto"/>
            <w:noWrap/>
          </w:tcPr>
          <w:p w:rsidR="00A53C2A" w:rsidRPr="00A53C2A" w:rsidRDefault="00A53C2A" w:rsidP="00A53C2A">
            <w:pPr>
              <w:widowControl/>
              <w:jc w:val="left"/>
              <w:rPr>
                <w:rFonts w:ascii="Arial" w:hAnsi="Arial" w:cs="Arial"/>
                <w:b/>
                <w:bCs/>
                <w:snapToGrid/>
                <w:color w:val="000000"/>
                <w:sz w:val="20"/>
                <w:lang w:val="fr-FR"/>
              </w:rPr>
            </w:pPr>
          </w:p>
        </w:tc>
      </w:tr>
      <w:tr w:rsidR="00A53C2A" w:rsidRPr="00A53C2A" w:rsidTr="00A53C2A">
        <w:trPr>
          <w:trHeight w:val="255"/>
        </w:trPr>
        <w:tc>
          <w:tcPr>
            <w:tcW w:w="1200" w:type="dxa"/>
            <w:tcBorders>
              <w:top w:val="nil"/>
              <w:left w:val="nil"/>
              <w:right w:val="nil"/>
            </w:tcBorders>
            <w:shd w:val="clear" w:color="auto" w:fill="auto"/>
            <w:noWrap/>
          </w:tcPr>
          <w:p w:rsidR="00A53C2A" w:rsidRPr="00A53C2A" w:rsidRDefault="00A53C2A" w:rsidP="00A53C2A">
            <w:pPr>
              <w:widowControl/>
              <w:jc w:val="left"/>
              <w:rPr>
                <w:rFonts w:ascii="Arial" w:hAnsi="Arial" w:cs="Arial"/>
                <w:snapToGrid/>
                <w:color w:val="000000"/>
                <w:sz w:val="20"/>
                <w:lang w:val="fr-FR"/>
              </w:rPr>
            </w:pPr>
            <w:r w:rsidRPr="00A53C2A">
              <w:rPr>
                <w:rFonts w:ascii="Arial" w:hAnsi="Arial" w:cs="Arial"/>
                <w:snapToGrid/>
                <w:color w:val="000000"/>
                <w:sz w:val="20"/>
                <w:lang w:val="fr-FR"/>
              </w:rPr>
              <w:t>(je)</w:t>
            </w:r>
          </w:p>
        </w:tc>
        <w:tc>
          <w:tcPr>
            <w:tcW w:w="1760" w:type="dxa"/>
            <w:tcBorders>
              <w:top w:val="nil"/>
              <w:left w:val="nil"/>
              <w:right w:val="nil"/>
            </w:tcBorders>
            <w:shd w:val="clear" w:color="auto" w:fill="auto"/>
            <w:noWrap/>
          </w:tcPr>
          <w:p w:rsidR="00A53C2A" w:rsidRPr="00A53C2A" w:rsidRDefault="00A53C2A" w:rsidP="00A53C2A">
            <w:pPr>
              <w:widowControl/>
              <w:jc w:val="left"/>
              <w:rPr>
                <w:rFonts w:ascii="Arial" w:hAnsi="Arial" w:cs="Arial"/>
                <w:snapToGrid/>
                <w:color w:val="000000"/>
                <w:sz w:val="20"/>
                <w:lang w:val="fr-FR"/>
              </w:rPr>
            </w:pPr>
            <w:r w:rsidRPr="00A53C2A">
              <w:rPr>
                <w:rFonts w:ascii="Arial" w:hAnsi="Arial" w:cs="Arial"/>
                <w:snapToGrid/>
                <w:color w:val="000000"/>
                <w:sz w:val="20"/>
                <w:lang w:val="fr-FR"/>
              </w:rPr>
              <w:t>bois</w:t>
            </w:r>
          </w:p>
        </w:tc>
        <w:tc>
          <w:tcPr>
            <w:tcW w:w="1856" w:type="dxa"/>
            <w:tcBorders>
              <w:top w:val="nil"/>
              <w:left w:val="nil"/>
              <w:right w:val="nil"/>
            </w:tcBorders>
            <w:shd w:val="clear" w:color="auto" w:fill="auto"/>
            <w:noWrap/>
          </w:tcPr>
          <w:p w:rsidR="00A53C2A" w:rsidRPr="00A53C2A" w:rsidRDefault="00A53C2A" w:rsidP="00A53C2A">
            <w:pPr>
              <w:widowControl/>
              <w:jc w:val="left"/>
              <w:rPr>
                <w:rFonts w:ascii="Arial" w:hAnsi="Arial" w:cs="Arial"/>
                <w:b/>
                <w:bCs/>
                <w:snapToGrid/>
                <w:color w:val="000000"/>
                <w:sz w:val="20"/>
                <w:lang w:val="fr-FR"/>
              </w:rPr>
            </w:pPr>
          </w:p>
        </w:tc>
      </w:tr>
    </w:tbl>
    <w:p w:rsidR="00A53C2A" w:rsidRDefault="00A53C2A" w:rsidP="003312BB">
      <w:pPr>
        <w:ind w:firstLine="567"/>
        <w:rPr>
          <w:lang w:val="fr-FR"/>
        </w:rPr>
      </w:pPr>
    </w:p>
    <w:p w:rsidR="00A53C2A" w:rsidRPr="00B87B3E" w:rsidRDefault="00A53C2A" w:rsidP="003312BB">
      <w:pPr>
        <w:ind w:firstLine="567"/>
        <w:rPr>
          <w:lang w:val="fr-FR"/>
        </w:rPr>
      </w:pPr>
      <w:r>
        <w:rPr>
          <w:lang w:val="fr-FR"/>
        </w:rPr>
        <w:t>Au cas où la portion entre parenthèses fait partie du mot, celui-ci est inscrit sans parenthèses dans la colonne FC, et sa version avec parenthèses apparaît dans la colonne FC attribut :</w:t>
      </w:r>
    </w:p>
    <w:p w:rsidR="0065719A" w:rsidRDefault="0065719A">
      <w:pPr>
        <w:rPr>
          <w:lang w:val="fr-FR"/>
        </w:rPr>
      </w:pPr>
    </w:p>
    <w:tbl>
      <w:tblPr>
        <w:tblW w:w="4816" w:type="dxa"/>
        <w:tblInd w:w="70" w:type="dxa"/>
        <w:tblCellMar>
          <w:left w:w="70" w:type="dxa"/>
          <w:right w:w="70" w:type="dxa"/>
        </w:tblCellMar>
        <w:tblLook w:val="04A0" w:firstRow="1" w:lastRow="0" w:firstColumn="1" w:lastColumn="0" w:noHBand="0" w:noVBand="1"/>
      </w:tblPr>
      <w:tblGrid>
        <w:gridCol w:w="1200"/>
        <w:gridCol w:w="1760"/>
        <w:gridCol w:w="1856"/>
      </w:tblGrid>
      <w:tr w:rsidR="00A53C2A" w:rsidRPr="00A53C2A" w:rsidTr="00AA0D32">
        <w:trPr>
          <w:trHeight w:val="255"/>
        </w:trPr>
        <w:tc>
          <w:tcPr>
            <w:tcW w:w="1200" w:type="dxa"/>
            <w:tcBorders>
              <w:top w:val="nil"/>
              <w:left w:val="nil"/>
              <w:bottom w:val="single" w:sz="4" w:space="0" w:color="auto"/>
              <w:right w:val="nil"/>
            </w:tcBorders>
            <w:shd w:val="clear" w:color="auto" w:fill="auto"/>
            <w:noWrap/>
            <w:vAlign w:val="bottom"/>
            <w:hideMark/>
          </w:tcPr>
          <w:p w:rsidR="00A53C2A" w:rsidRPr="00A53C2A" w:rsidRDefault="00A53C2A" w:rsidP="00317CCF">
            <w:pPr>
              <w:keepNext/>
              <w:widowControl/>
              <w:jc w:val="left"/>
              <w:rPr>
                <w:rFonts w:ascii="Arial" w:hAnsi="Arial" w:cs="Arial"/>
                <w:b/>
                <w:bCs/>
                <w:snapToGrid/>
                <w:color w:val="000000"/>
                <w:sz w:val="20"/>
                <w:lang w:val="fr-FR"/>
              </w:rPr>
            </w:pPr>
            <w:r w:rsidRPr="00A53C2A">
              <w:rPr>
                <w:rFonts w:ascii="Arial" w:hAnsi="Arial" w:cs="Arial"/>
                <w:b/>
                <w:bCs/>
                <w:snapToGrid/>
                <w:color w:val="000000"/>
                <w:sz w:val="20"/>
                <w:lang w:val="fr-FR"/>
              </w:rPr>
              <w:lastRenderedPageBreak/>
              <w:t>préfixe</w:t>
            </w:r>
          </w:p>
        </w:tc>
        <w:tc>
          <w:tcPr>
            <w:tcW w:w="1760" w:type="dxa"/>
            <w:tcBorders>
              <w:top w:val="nil"/>
              <w:left w:val="nil"/>
              <w:bottom w:val="single" w:sz="4" w:space="0" w:color="auto"/>
              <w:right w:val="nil"/>
            </w:tcBorders>
            <w:shd w:val="clear" w:color="auto" w:fill="auto"/>
            <w:noWrap/>
            <w:hideMark/>
          </w:tcPr>
          <w:p w:rsidR="00A53C2A" w:rsidRPr="00A53C2A" w:rsidRDefault="00A53C2A" w:rsidP="00AA0D32">
            <w:pPr>
              <w:widowControl/>
              <w:jc w:val="left"/>
              <w:rPr>
                <w:rFonts w:ascii="Arial" w:hAnsi="Arial" w:cs="Arial"/>
                <w:b/>
                <w:bCs/>
                <w:snapToGrid/>
                <w:color w:val="000000"/>
                <w:sz w:val="20"/>
                <w:lang w:val="fr-FR"/>
              </w:rPr>
            </w:pPr>
            <w:r w:rsidRPr="00A53C2A">
              <w:rPr>
                <w:rFonts w:ascii="Arial" w:hAnsi="Arial" w:cs="Arial"/>
                <w:b/>
                <w:bCs/>
                <w:snapToGrid/>
                <w:color w:val="000000"/>
                <w:sz w:val="20"/>
                <w:lang w:val="fr-FR"/>
              </w:rPr>
              <w:t>FC</w:t>
            </w:r>
          </w:p>
        </w:tc>
        <w:tc>
          <w:tcPr>
            <w:tcW w:w="1856" w:type="dxa"/>
            <w:tcBorders>
              <w:top w:val="nil"/>
              <w:left w:val="nil"/>
              <w:bottom w:val="single" w:sz="4" w:space="0" w:color="auto"/>
              <w:right w:val="nil"/>
            </w:tcBorders>
            <w:shd w:val="clear" w:color="auto" w:fill="auto"/>
            <w:noWrap/>
            <w:hideMark/>
          </w:tcPr>
          <w:p w:rsidR="00A53C2A" w:rsidRPr="00A53C2A" w:rsidRDefault="00A53C2A" w:rsidP="00AA0D32">
            <w:pPr>
              <w:widowControl/>
              <w:jc w:val="left"/>
              <w:rPr>
                <w:rFonts w:ascii="Arial" w:hAnsi="Arial" w:cs="Arial"/>
                <w:b/>
                <w:bCs/>
                <w:snapToGrid/>
                <w:color w:val="000000"/>
                <w:sz w:val="20"/>
                <w:lang w:val="fr-FR"/>
              </w:rPr>
            </w:pPr>
            <w:r w:rsidRPr="00A53C2A">
              <w:rPr>
                <w:rFonts w:ascii="Arial" w:hAnsi="Arial" w:cs="Arial"/>
                <w:b/>
                <w:bCs/>
                <w:snapToGrid/>
                <w:color w:val="000000"/>
                <w:sz w:val="20"/>
                <w:lang w:val="fr-FR"/>
              </w:rPr>
              <w:t xml:space="preserve">FC </w:t>
            </w:r>
            <w:proofErr w:type="spellStart"/>
            <w:r w:rsidRPr="00A53C2A">
              <w:rPr>
                <w:rFonts w:ascii="Arial" w:hAnsi="Arial" w:cs="Arial"/>
                <w:b/>
                <w:bCs/>
                <w:snapToGrid/>
                <w:color w:val="000000"/>
                <w:sz w:val="20"/>
                <w:lang w:val="fr-FR"/>
              </w:rPr>
              <w:t>attr</w:t>
            </w:r>
            <w:proofErr w:type="spellEnd"/>
            <w:r w:rsidRPr="00A53C2A">
              <w:rPr>
                <w:rFonts w:ascii="Arial" w:hAnsi="Arial" w:cs="Arial"/>
                <w:b/>
                <w:bCs/>
                <w:snapToGrid/>
                <w:color w:val="000000"/>
                <w:sz w:val="20"/>
                <w:lang w:val="fr-FR"/>
              </w:rPr>
              <w:t>.</w:t>
            </w:r>
          </w:p>
        </w:tc>
      </w:tr>
      <w:tr w:rsidR="00A53C2A" w:rsidRPr="00A53C2A" w:rsidTr="00A53C2A">
        <w:trPr>
          <w:trHeight w:val="255"/>
        </w:trPr>
        <w:tc>
          <w:tcPr>
            <w:tcW w:w="1200" w:type="dxa"/>
            <w:tcBorders>
              <w:top w:val="nil"/>
              <w:left w:val="nil"/>
              <w:bottom w:val="nil"/>
              <w:right w:val="nil"/>
            </w:tcBorders>
            <w:shd w:val="clear" w:color="auto" w:fill="auto"/>
            <w:noWrap/>
          </w:tcPr>
          <w:p w:rsidR="00A53C2A" w:rsidRPr="00A53C2A" w:rsidRDefault="00A53C2A" w:rsidP="00317CCF">
            <w:pPr>
              <w:keepNext/>
              <w:widowControl/>
              <w:jc w:val="left"/>
              <w:rPr>
                <w:rFonts w:ascii="Arial" w:hAnsi="Arial" w:cs="Arial"/>
                <w:snapToGrid/>
                <w:color w:val="000000"/>
                <w:sz w:val="20"/>
                <w:lang w:val="fr-FR"/>
              </w:rPr>
            </w:pPr>
          </w:p>
        </w:tc>
        <w:tc>
          <w:tcPr>
            <w:tcW w:w="1760" w:type="dxa"/>
            <w:tcBorders>
              <w:top w:val="nil"/>
              <w:left w:val="nil"/>
              <w:bottom w:val="nil"/>
              <w:right w:val="nil"/>
            </w:tcBorders>
            <w:shd w:val="clear" w:color="auto" w:fill="auto"/>
            <w:noWrap/>
          </w:tcPr>
          <w:p w:rsidR="00A53C2A" w:rsidRDefault="00A53C2A" w:rsidP="00A53C2A">
            <w:pPr>
              <w:widowControl/>
              <w:jc w:val="left"/>
              <w:rPr>
                <w:rFonts w:ascii="Arial" w:hAnsi="Arial" w:cs="Arial"/>
                <w:snapToGrid/>
                <w:color w:val="000000"/>
                <w:sz w:val="20"/>
                <w:lang w:val="fr-FR"/>
              </w:rPr>
            </w:pPr>
            <w:proofErr w:type="spellStart"/>
            <w:r>
              <w:rPr>
                <w:rFonts w:ascii="Arial" w:hAnsi="Arial" w:cs="Arial"/>
                <w:color w:val="000000"/>
                <w:sz w:val="20"/>
              </w:rPr>
              <w:t>absoudre</w:t>
            </w:r>
            <w:proofErr w:type="spellEnd"/>
          </w:p>
        </w:tc>
        <w:tc>
          <w:tcPr>
            <w:tcW w:w="1856" w:type="dxa"/>
            <w:tcBorders>
              <w:top w:val="nil"/>
              <w:left w:val="nil"/>
              <w:bottom w:val="nil"/>
              <w:right w:val="nil"/>
            </w:tcBorders>
            <w:shd w:val="clear" w:color="auto" w:fill="auto"/>
            <w:noWrap/>
          </w:tcPr>
          <w:p w:rsidR="00A53C2A" w:rsidRDefault="00A53C2A" w:rsidP="00A53C2A">
            <w:pPr>
              <w:rPr>
                <w:rFonts w:ascii="Arial" w:hAnsi="Arial" w:cs="Arial"/>
                <w:color w:val="000000"/>
                <w:sz w:val="20"/>
              </w:rPr>
            </w:pPr>
            <w:r>
              <w:rPr>
                <w:rFonts w:ascii="Arial" w:hAnsi="Arial" w:cs="Arial"/>
                <w:color w:val="000000"/>
                <w:sz w:val="20"/>
              </w:rPr>
              <w:t>(ab)</w:t>
            </w:r>
            <w:proofErr w:type="spellStart"/>
            <w:r>
              <w:rPr>
                <w:rFonts w:ascii="Arial" w:hAnsi="Arial" w:cs="Arial"/>
                <w:color w:val="000000"/>
                <w:sz w:val="20"/>
              </w:rPr>
              <w:t>soudre</w:t>
            </w:r>
            <w:proofErr w:type="spellEnd"/>
          </w:p>
        </w:tc>
      </w:tr>
      <w:tr w:rsidR="00A53C2A" w:rsidRPr="00A53C2A" w:rsidTr="00A53C2A">
        <w:trPr>
          <w:trHeight w:val="255"/>
        </w:trPr>
        <w:tc>
          <w:tcPr>
            <w:tcW w:w="1200" w:type="dxa"/>
            <w:tcBorders>
              <w:top w:val="nil"/>
              <w:left w:val="nil"/>
              <w:bottom w:val="nil"/>
              <w:right w:val="nil"/>
            </w:tcBorders>
            <w:shd w:val="clear" w:color="auto" w:fill="auto"/>
            <w:noWrap/>
          </w:tcPr>
          <w:p w:rsidR="00A53C2A" w:rsidRPr="00A53C2A" w:rsidRDefault="00A53C2A" w:rsidP="00317CCF">
            <w:pPr>
              <w:keepNext/>
              <w:widowControl/>
              <w:jc w:val="left"/>
              <w:rPr>
                <w:rFonts w:ascii="Arial" w:hAnsi="Arial" w:cs="Arial"/>
                <w:snapToGrid/>
                <w:color w:val="000000"/>
                <w:sz w:val="20"/>
                <w:lang w:val="fr-FR"/>
              </w:rPr>
            </w:pPr>
          </w:p>
        </w:tc>
        <w:tc>
          <w:tcPr>
            <w:tcW w:w="1760" w:type="dxa"/>
            <w:tcBorders>
              <w:top w:val="nil"/>
              <w:left w:val="nil"/>
              <w:bottom w:val="nil"/>
              <w:right w:val="nil"/>
            </w:tcBorders>
            <w:shd w:val="clear" w:color="auto" w:fill="auto"/>
            <w:noWrap/>
          </w:tcPr>
          <w:p w:rsidR="00A53C2A" w:rsidRDefault="00A53C2A" w:rsidP="00A53C2A">
            <w:pPr>
              <w:widowControl/>
              <w:jc w:val="left"/>
              <w:rPr>
                <w:rFonts w:ascii="Arial" w:hAnsi="Arial" w:cs="Arial"/>
                <w:snapToGrid/>
                <w:color w:val="000000"/>
                <w:sz w:val="20"/>
                <w:lang w:val="fr-FR"/>
              </w:rPr>
            </w:pPr>
            <w:proofErr w:type="spellStart"/>
            <w:r>
              <w:rPr>
                <w:rFonts w:ascii="Arial" w:hAnsi="Arial" w:cs="Arial"/>
                <w:color w:val="000000"/>
                <w:sz w:val="20"/>
              </w:rPr>
              <w:t>conduire</w:t>
            </w:r>
            <w:proofErr w:type="spellEnd"/>
          </w:p>
        </w:tc>
        <w:tc>
          <w:tcPr>
            <w:tcW w:w="1856" w:type="dxa"/>
            <w:tcBorders>
              <w:top w:val="nil"/>
              <w:left w:val="nil"/>
              <w:bottom w:val="nil"/>
              <w:right w:val="nil"/>
            </w:tcBorders>
            <w:shd w:val="clear" w:color="auto" w:fill="auto"/>
            <w:noWrap/>
          </w:tcPr>
          <w:p w:rsidR="00A53C2A" w:rsidRDefault="00A53C2A" w:rsidP="00A53C2A">
            <w:pPr>
              <w:rPr>
                <w:rFonts w:ascii="Arial" w:hAnsi="Arial" w:cs="Arial"/>
                <w:color w:val="000000"/>
                <w:sz w:val="20"/>
              </w:rPr>
            </w:pPr>
            <w:r>
              <w:rPr>
                <w:rFonts w:ascii="Arial" w:hAnsi="Arial" w:cs="Arial"/>
                <w:color w:val="000000"/>
                <w:sz w:val="20"/>
              </w:rPr>
              <w:t>(con)</w:t>
            </w:r>
            <w:proofErr w:type="spellStart"/>
            <w:r>
              <w:rPr>
                <w:rFonts w:ascii="Arial" w:hAnsi="Arial" w:cs="Arial"/>
                <w:color w:val="000000"/>
                <w:sz w:val="20"/>
              </w:rPr>
              <w:t>duire</w:t>
            </w:r>
            <w:proofErr w:type="spellEnd"/>
          </w:p>
        </w:tc>
      </w:tr>
      <w:tr w:rsidR="00A53C2A" w:rsidRPr="00A53C2A" w:rsidTr="00A53C2A">
        <w:trPr>
          <w:trHeight w:val="255"/>
        </w:trPr>
        <w:tc>
          <w:tcPr>
            <w:tcW w:w="1200" w:type="dxa"/>
            <w:tcBorders>
              <w:top w:val="nil"/>
              <w:left w:val="nil"/>
              <w:bottom w:val="nil"/>
              <w:right w:val="nil"/>
            </w:tcBorders>
            <w:shd w:val="clear" w:color="auto" w:fill="auto"/>
            <w:noWrap/>
          </w:tcPr>
          <w:p w:rsidR="00A53C2A" w:rsidRPr="00A53C2A" w:rsidRDefault="00A53C2A" w:rsidP="00317CCF">
            <w:pPr>
              <w:keepNext/>
              <w:widowControl/>
              <w:jc w:val="left"/>
              <w:rPr>
                <w:rFonts w:ascii="Arial" w:hAnsi="Arial" w:cs="Arial"/>
                <w:snapToGrid/>
                <w:color w:val="000000"/>
                <w:sz w:val="20"/>
                <w:lang w:val="fr-FR"/>
              </w:rPr>
            </w:pPr>
          </w:p>
        </w:tc>
        <w:tc>
          <w:tcPr>
            <w:tcW w:w="1760" w:type="dxa"/>
            <w:tcBorders>
              <w:top w:val="nil"/>
              <w:left w:val="nil"/>
              <w:bottom w:val="nil"/>
              <w:right w:val="nil"/>
            </w:tcBorders>
            <w:shd w:val="clear" w:color="auto" w:fill="auto"/>
            <w:noWrap/>
          </w:tcPr>
          <w:p w:rsidR="00A53C2A" w:rsidRDefault="00A53C2A" w:rsidP="00A53C2A">
            <w:pPr>
              <w:widowControl/>
              <w:jc w:val="left"/>
              <w:rPr>
                <w:rFonts w:ascii="Arial" w:hAnsi="Arial" w:cs="Arial"/>
                <w:snapToGrid/>
                <w:color w:val="000000"/>
                <w:sz w:val="20"/>
                <w:lang w:val="fr-FR"/>
              </w:rPr>
            </w:pPr>
            <w:proofErr w:type="spellStart"/>
            <w:r>
              <w:rPr>
                <w:rFonts w:ascii="Arial" w:hAnsi="Arial" w:cs="Arial"/>
                <w:color w:val="000000"/>
                <w:sz w:val="20"/>
              </w:rPr>
              <w:t>émincer</w:t>
            </w:r>
            <w:proofErr w:type="spellEnd"/>
          </w:p>
        </w:tc>
        <w:tc>
          <w:tcPr>
            <w:tcW w:w="1856" w:type="dxa"/>
            <w:tcBorders>
              <w:top w:val="nil"/>
              <w:left w:val="nil"/>
              <w:bottom w:val="nil"/>
              <w:right w:val="nil"/>
            </w:tcBorders>
            <w:shd w:val="clear" w:color="auto" w:fill="auto"/>
            <w:noWrap/>
          </w:tcPr>
          <w:p w:rsidR="00A53C2A" w:rsidRDefault="00A53C2A" w:rsidP="00A53C2A">
            <w:pPr>
              <w:rPr>
                <w:rFonts w:ascii="Arial" w:hAnsi="Arial" w:cs="Arial"/>
                <w:color w:val="000000"/>
                <w:sz w:val="20"/>
              </w:rPr>
            </w:pPr>
            <w:r>
              <w:rPr>
                <w:rFonts w:ascii="Arial" w:hAnsi="Arial" w:cs="Arial"/>
                <w:color w:val="000000"/>
                <w:sz w:val="20"/>
              </w:rPr>
              <w:t>(é)mincer</w:t>
            </w:r>
          </w:p>
        </w:tc>
      </w:tr>
      <w:tr w:rsidR="00A53C2A" w:rsidRPr="00A53C2A" w:rsidTr="00A53C2A">
        <w:trPr>
          <w:trHeight w:val="255"/>
        </w:trPr>
        <w:tc>
          <w:tcPr>
            <w:tcW w:w="1200" w:type="dxa"/>
            <w:tcBorders>
              <w:top w:val="nil"/>
              <w:left w:val="nil"/>
              <w:bottom w:val="nil"/>
              <w:right w:val="nil"/>
            </w:tcBorders>
            <w:shd w:val="clear" w:color="auto" w:fill="auto"/>
            <w:noWrap/>
          </w:tcPr>
          <w:p w:rsidR="00A53C2A" w:rsidRPr="00A53C2A" w:rsidRDefault="00A53C2A" w:rsidP="00A53C2A">
            <w:pPr>
              <w:widowControl/>
              <w:jc w:val="left"/>
              <w:rPr>
                <w:rFonts w:ascii="Arial" w:hAnsi="Arial" w:cs="Arial"/>
                <w:snapToGrid/>
                <w:color w:val="000000"/>
                <w:sz w:val="20"/>
                <w:lang w:val="fr-FR"/>
              </w:rPr>
            </w:pPr>
          </w:p>
        </w:tc>
        <w:tc>
          <w:tcPr>
            <w:tcW w:w="1760" w:type="dxa"/>
            <w:tcBorders>
              <w:top w:val="nil"/>
              <w:left w:val="nil"/>
              <w:bottom w:val="nil"/>
              <w:right w:val="nil"/>
            </w:tcBorders>
            <w:shd w:val="clear" w:color="auto" w:fill="auto"/>
            <w:noWrap/>
          </w:tcPr>
          <w:p w:rsidR="00A53C2A" w:rsidRDefault="00A53C2A" w:rsidP="00A53C2A">
            <w:pPr>
              <w:widowControl/>
              <w:jc w:val="left"/>
              <w:rPr>
                <w:rFonts w:ascii="Arial" w:hAnsi="Arial" w:cs="Arial"/>
                <w:snapToGrid/>
                <w:color w:val="000000"/>
                <w:sz w:val="20"/>
                <w:lang w:val="fr-FR"/>
              </w:rPr>
            </w:pPr>
            <w:proofErr w:type="spellStart"/>
            <w:r>
              <w:rPr>
                <w:rFonts w:ascii="Arial" w:hAnsi="Arial" w:cs="Arial"/>
                <w:color w:val="000000"/>
                <w:sz w:val="20"/>
              </w:rPr>
              <w:t>empreindre</w:t>
            </w:r>
            <w:proofErr w:type="spellEnd"/>
          </w:p>
        </w:tc>
        <w:tc>
          <w:tcPr>
            <w:tcW w:w="1856" w:type="dxa"/>
            <w:tcBorders>
              <w:top w:val="nil"/>
              <w:left w:val="nil"/>
              <w:bottom w:val="nil"/>
              <w:right w:val="nil"/>
            </w:tcBorders>
            <w:shd w:val="clear" w:color="auto" w:fill="auto"/>
            <w:noWrap/>
          </w:tcPr>
          <w:p w:rsidR="00A53C2A" w:rsidRDefault="00A53C2A" w:rsidP="00A53C2A">
            <w:pPr>
              <w:rPr>
                <w:rFonts w:ascii="Arial" w:hAnsi="Arial" w:cs="Arial"/>
                <w:color w:val="000000"/>
                <w:sz w:val="20"/>
              </w:rPr>
            </w:pPr>
            <w:r>
              <w:rPr>
                <w:rFonts w:ascii="Arial" w:hAnsi="Arial" w:cs="Arial"/>
                <w:color w:val="000000"/>
                <w:sz w:val="20"/>
              </w:rPr>
              <w:t>(</w:t>
            </w:r>
            <w:proofErr w:type="spellStart"/>
            <w:r>
              <w:rPr>
                <w:rFonts w:ascii="Arial" w:hAnsi="Arial" w:cs="Arial"/>
                <w:color w:val="000000"/>
                <w:sz w:val="20"/>
              </w:rPr>
              <w:t>em</w:t>
            </w:r>
            <w:proofErr w:type="spellEnd"/>
            <w:r>
              <w:rPr>
                <w:rFonts w:ascii="Arial" w:hAnsi="Arial" w:cs="Arial"/>
                <w:color w:val="000000"/>
                <w:sz w:val="20"/>
              </w:rPr>
              <w:t>)</w:t>
            </w:r>
            <w:proofErr w:type="spellStart"/>
            <w:r>
              <w:rPr>
                <w:rFonts w:ascii="Arial" w:hAnsi="Arial" w:cs="Arial"/>
                <w:color w:val="000000"/>
                <w:sz w:val="20"/>
              </w:rPr>
              <w:t>preindre</w:t>
            </w:r>
            <w:proofErr w:type="spellEnd"/>
          </w:p>
        </w:tc>
      </w:tr>
      <w:tr w:rsidR="00A53C2A" w:rsidRPr="00A53C2A" w:rsidTr="00E81A57">
        <w:trPr>
          <w:trHeight w:val="255"/>
        </w:trPr>
        <w:tc>
          <w:tcPr>
            <w:tcW w:w="1200" w:type="dxa"/>
            <w:tcBorders>
              <w:top w:val="nil"/>
              <w:left w:val="nil"/>
              <w:right w:val="nil"/>
            </w:tcBorders>
            <w:shd w:val="clear" w:color="auto" w:fill="auto"/>
            <w:noWrap/>
          </w:tcPr>
          <w:p w:rsidR="00A53C2A" w:rsidRPr="00A53C2A" w:rsidRDefault="00A53C2A" w:rsidP="00A53C2A">
            <w:pPr>
              <w:widowControl/>
              <w:jc w:val="left"/>
              <w:rPr>
                <w:rFonts w:ascii="Arial" w:hAnsi="Arial" w:cs="Arial"/>
                <w:snapToGrid/>
                <w:color w:val="000000"/>
                <w:sz w:val="20"/>
                <w:lang w:val="fr-FR"/>
              </w:rPr>
            </w:pPr>
          </w:p>
        </w:tc>
        <w:tc>
          <w:tcPr>
            <w:tcW w:w="1760" w:type="dxa"/>
            <w:tcBorders>
              <w:top w:val="nil"/>
              <w:left w:val="nil"/>
              <w:bottom w:val="nil"/>
              <w:right w:val="nil"/>
            </w:tcBorders>
            <w:shd w:val="clear" w:color="auto" w:fill="auto"/>
            <w:noWrap/>
          </w:tcPr>
          <w:p w:rsidR="00A53C2A" w:rsidRDefault="00A53C2A" w:rsidP="00A53C2A">
            <w:pPr>
              <w:widowControl/>
              <w:jc w:val="left"/>
              <w:rPr>
                <w:rFonts w:ascii="Arial" w:hAnsi="Arial" w:cs="Arial"/>
                <w:snapToGrid/>
                <w:color w:val="000000"/>
                <w:sz w:val="20"/>
                <w:lang w:val="fr-FR"/>
              </w:rPr>
            </w:pPr>
            <w:r>
              <w:rPr>
                <w:rFonts w:ascii="Arial" w:hAnsi="Arial" w:cs="Arial"/>
                <w:color w:val="000000"/>
                <w:sz w:val="20"/>
              </w:rPr>
              <w:t>regain</w:t>
            </w:r>
          </w:p>
        </w:tc>
        <w:tc>
          <w:tcPr>
            <w:tcW w:w="1856" w:type="dxa"/>
            <w:tcBorders>
              <w:top w:val="nil"/>
              <w:left w:val="nil"/>
              <w:bottom w:val="nil"/>
              <w:right w:val="nil"/>
            </w:tcBorders>
            <w:shd w:val="clear" w:color="auto" w:fill="auto"/>
            <w:noWrap/>
          </w:tcPr>
          <w:p w:rsidR="00A53C2A" w:rsidRDefault="00A53C2A" w:rsidP="00A53C2A">
            <w:pPr>
              <w:rPr>
                <w:rFonts w:ascii="Arial" w:hAnsi="Arial" w:cs="Arial"/>
                <w:color w:val="000000"/>
                <w:sz w:val="20"/>
              </w:rPr>
            </w:pPr>
            <w:r>
              <w:rPr>
                <w:rFonts w:ascii="Arial" w:hAnsi="Arial" w:cs="Arial"/>
                <w:color w:val="000000"/>
                <w:sz w:val="20"/>
              </w:rPr>
              <w:t>(re)gain</w:t>
            </w:r>
          </w:p>
        </w:tc>
      </w:tr>
    </w:tbl>
    <w:p w:rsidR="00A53C2A" w:rsidRDefault="00A53C2A" w:rsidP="00414E28">
      <w:pPr>
        <w:ind w:firstLine="567"/>
        <w:rPr>
          <w:lang w:val="fr-FR"/>
        </w:rPr>
      </w:pPr>
    </w:p>
    <w:p w:rsidR="00414E28" w:rsidRDefault="00414E28" w:rsidP="00414E28">
      <w:pPr>
        <w:ind w:firstLine="567"/>
        <w:rPr>
          <w:lang w:val="fr-FR"/>
        </w:rPr>
      </w:pPr>
      <w:r>
        <w:rPr>
          <w:lang w:val="fr-FR"/>
        </w:rPr>
        <w:t>Cela permet le classement entièrement alphabétique de ces entrées dans la colonne FC</w:t>
      </w:r>
    </w:p>
    <w:p w:rsidR="0065719A" w:rsidRDefault="0065719A">
      <w:pPr>
        <w:rPr>
          <w:lang w:val="fr-FR"/>
        </w:rPr>
      </w:pPr>
    </w:p>
    <w:p w:rsidR="00EE329C" w:rsidRDefault="00EE329C">
      <w:pPr>
        <w:rPr>
          <w:lang w:val="fr-FR"/>
        </w:rPr>
      </w:pPr>
    </w:p>
    <w:p w:rsidR="00EE329C" w:rsidRPr="00EE329C" w:rsidRDefault="00EE329C">
      <w:pPr>
        <w:rPr>
          <w:b/>
          <w:lang w:val="fr-FR"/>
        </w:rPr>
      </w:pPr>
      <w:r w:rsidRPr="00EE329C">
        <w:rPr>
          <w:b/>
          <w:lang w:val="fr-FR"/>
        </w:rPr>
        <w:t>4. Annexe</w:t>
      </w:r>
    </w:p>
    <w:p w:rsidR="0065719A" w:rsidRDefault="00EE329C">
      <w:pPr>
        <w:rPr>
          <w:lang w:val="fr-FR"/>
        </w:rPr>
      </w:pPr>
      <w:r>
        <w:rPr>
          <w:lang w:val="fr-FR"/>
        </w:rPr>
        <w:t>Rappel des abréviations pratiquées dans la Partie 3 de la GGHF qui sont également applicables à l'index lexical.</w:t>
      </w:r>
    </w:p>
    <w:p w:rsidR="00EE329C" w:rsidRPr="00A834AD" w:rsidRDefault="00EE329C" w:rsidP="00EE329C">
      <w:pPr>
        <w:pStyle w:val="DGtexteretrait"/>
        <w:rPr>
          <w:bCs/>
          <w:iCs/>
        </w:rPr>
      </w:pPr>
    </w:p>
    <w:tbl>
      <w:tblPr>
        <w:tblW w:w="9113" w:type="dxa"/>
        <w:tblLayout w:type="fixed"/>
        <w:tblCellMar>
          <w:left w:w="57" w:type="dxa"/>
          <w:right w:w="57" w:type="dxa"/>
        </w:tblCellMar>
        <w:tblLook w:val="0000" w:firstRow="0" w:lastRow="0" w:firstColumn="0" w:lastColumn="0" w:noHBand="0" w:noVBand="0"/>
      </w:tblPr>
      <w:tblGrid>
        <w:gridCol w:w="1806"/>
        <w:gridCol w:w="4815"/>
        <w:gridCol w:w="2492"/>
      </w:tblGrid>
      <w:tr w:rsidR="00EE329C" w:rsidRPr="00EE329C" w:rsidTr="005643FF">
        <w:trPr>
          <w:cantSplit/>
          <w:tblHeader/>
        </w:trPr>
        <w:tc>
          <w:tcPr>
            <w:tcW w:w="1806" w:type="dxa"/>
            <w:tcBorders>
              <w:bottom w:val="single" w:sz="4" w:space="0" w:color="auto"/>
            </w:tcBorders>
          </w:tcPr>
          <w:p w:rsidR="00EE329C" w:rsidRPr="00EE329C" w:rsidRDefault="00EE329C" w:rsidP="00317CCF">
            <w:pPr>
              <w:pStyle w:val="Standard1"/>
              <w:ind w:firstLine="0"/>
              <w:rPr>
                <w:lang w:val="fr-FR"/>
              </w:rPr>
            </w:pPr>
            <w:r w:rsidRPr="00EE329C">
              <w:rPr>
                <w:lang w:val="fr-FR"/>
              </w:rPr>
              <w:t>objet</w:t>
            </w:r>
          </w:p>
        </w:tc>
        <w:tc>
          <w:tcPr>
            <w:tcW w:w="4815" w:type="dxa"/>
            <w:tcBorders>
              <w:bottom w:val="single" w:sz="4" w:space="0" w:color="auto"/>
            </w:tcBorders>
            <w:shd w:val="clear" w:color="auto" w:fill="auto"/>
          </w:tcPr>
          <w:p w:rsidR="00EE329C" w:rsidRPr="00EE329C" w:rsidRDefault="00EE329C" w:rsidP="00317CCF">
            <w:pPr>
              <w:keepNext/>
              <w:jc w:val="left"/>
              <w:rPr>
                <w:bCs/>
                <w:iCs/>
                <w:lang w:val="fr-FR"/>
              </w:rPr>
            </w:pPr>
            <w:r w:rsidRPr="00EE329C">
              <w:rPr>
                <w:bCs/>
                <w:iCs/>
                <w:lang w:val="fr-FR"/>
              </w:rPr>
              <w:t>signifié par</w:t>
            </w:r>
          </w:p>
        </w:tc>
        <w:tc>
          <w:tcPr>
            <w:tcW w:w="2492" w:type="dxa"/>
            <w:tcBorders>
              <w:bottom w:val="single" w:sz="4" w:space="0" w:color="auto"/>
            </w:tcBorders>
            <w:shd w:val="clear" w:color="auto" w:fill="auto"/>
          </w:tcPr>
          <w:p w:rsidR="00EE329C" w:rsidRPr="00EE329C" w:rsidRDefault="00EE329C" w:rsidP="00317CCF">
            <w:pPr>
              <w:keepNext/>
              <w:rPr>
                <w:bCs/>
                <w:iCs/>
                <w:lang w:val="fr-FR"/>
              </w:rPr>
            </w:pPr>
            <w:r w:rsidRPr="00EE329C">
              <w:rPr>
                <w:bCs/>
                <w:iCs/>
                <w:lang w:val="fr-FR"/>
              </w:rPr>
              <w:t>exemple</w:t>
            </w:r>
          </w:p>
        </w:tc>
      </w:tr>
      <w:tr w:rsidR="00EE329C" w:rsidRPr="00EE329C" w:rsidTr="005643FF">
        <w:trPr>
          <w:cantSplit/>
        </w:trPr>
        <w:tc>
          <w:tcPr>
            <w:tcW w:w="1806" w:type="dxa"/>
            <w:tcBorders>
              <w:top w:val="single" w:sz="4" w:space="0" w:color="auto"/>
            </w:tcBorders>
          </w:tcPr>
          <w:p w:rsidR="00EE329C" w:rsidRPr="009674EB" w:rsidRDefault="00EE329C" w:rsidP="00317CCF">
            <w:pPr>
              <w:pStyle w:val="Standard1"/>
              <w:ind w:firstLine="0"/>
              <w:rPr>
                <w:i/>
                <w:lang w:val="fr-FR"/>
              </w:rPr>
            </w:pPr>
            <w:r w:rsidRPr="009674EB">
              <w:rPr>
                <w:i/>
                <w:lang w:val="fr-FR"/>
              </w:rPr>
              <w:t>général</w:t>
            </w:r>
          </w:p>
        </w:tc>
        <w:tc>
          <w:tcPr>
            <w:tcW w:w="4815" w:type="dxa"/>
            <w:tcBorders>
              <w:top w:val="single" w:sz="4" w:space="0" w:color="auto"/>
            </w:tcBorders>
            <w:shd w:val="clear" w:color="auto" w:fill="auto"/>
          </w:tcPr>
          <w:p w:rsidR="00EE329C" w:rsidRPr="00EE329C" w:rsidRDefault="00EE329C" w:rsidP="00317CCF">
            <w:pPr>
              <w:keepNext/>
              <w:jc w:val="left"/>
              <w:rPr>
                <w:bCs/>
                <w:iCs/>
                <w:lang w:val="fr-FR"/>
              </w:rPr>
            </w:pPr>
          </w:p>
        </w:tc>
        <w:tc>
          <w:tcPr>
            <w:tcW w:w="2492" w:type="dxa"/>
            <w:tcBorders>
              <w:top w:val="single" w:sz="4" w:space="0" w:color="auto"/>
            </w:tcBorders>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tonicité de la voyelle</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voyelle soulignée</w:t>
            </w:r>
          </w:p>
        </w:tc>
        <w:tc>
          <w:tcPr>
            <w:tcW w:w="2492" w:type="dxa"/>
            <w:shd w:val="clear" w:color="auto" w:fill="auto"/>
          </w:tcPr>
          <w:p w:rsidR="00EE329C" w:rsidRPr="00EE329C" w:rsidRDefault="00EE329C" w:rsidP="00317CCF">
            <w:pPr>
              <w:keepNext/>
              <w:rPr>
                <w:bCs/>
                <w:iCs/>
                <w:lang w:val="fr-FR"/>
              </w:rPr>
            </w:pPr>
            <w:r w:rsidRPr="00EE329C">
              <w:rPr>
                <w:bCs/>
                <w:iCs/>
                <w:lang w:val="fr-FR"/>
              </w:rPr>
              <w:t>p</w:t>
            </w:r>
            <w:r w:rsidRPr="00EE329C">
              <w:rPr>
                <w:bCs/>
                <w:iCs/>
                <w:u w:val="single"/>
                <w:lang w:val="fr-FR"/>
              </w:rPr>
              <w:t>a</w:t>
            </w:r>
            <w:r w:rsidRPr="00EE329C">
              <w:rPr>
                <w:bCs/>
                <w:iCs/>
                <w:lang w:val="fr-FR"/>
              </w:rPr>
              <w:t>ter</w:t>
            </w:r>
          </w:p>
        </w:tc>
      </w:tr>
      <w:tr w:rsidR="00EE329C" w:rsidRPr="00EE329C" w:rsidTr="005643FF">
        <w:trPr>
          <w:cantSplit/>
        </w:trPr>
        <w:tc>
          <w:tcPr>
            <w:tcW w:w="1806" w:type="dxa"/>
          </w:tcPr>
          <w:p w:rsidR="00EE329C" w:rsidRPr="00EE329C" w:rsidRDefault="00EE329C" w:rsidP="00317CCF">
            <w:pPr>
              <w:pStyle w:val="Standard1"/>
              <w:ind w:firstLine="0"/>
              <w:rPr>
                <w:lang w:val="fr-FR"/>
              </w:rPr>
            </w:pPr>
          </w:p>
        </w:tc>
        <w:tc>
          <w:tcPr>
            <w:tcW w:w="4815" w:type="dxa"/>
            <w:shd w:val="clear" w:color="auto" w:fill="auto"/>
          </w:tcPr>
          <w:p w:rsidR="00EE329C" w:rsidRPr="00EE329C" w:rsidRDefault="00EE329C" w:rsidP="00317CCF">
            <w:pPr>
              <w:keepNext/>
              <w:jc w:val="left"/>
              <w:rPr>
                <w:bCs/>
                <w:iCs/>
                <w:lang w:val="fr-FR"/>
              </w:rPr>
            </w:pPr>
            <w:r w:rsidRPr="00EE329C">
              <w:rPr>
                <w:bCs/>
                <w:iCs/>
                <w:lang w:val="fr-FR"/>
              </w:rPr>
              <w:t>mots provenant d'autres langues que le latin (notamment germaniques) : c'est l'accent dans la forme romanisée qui compte pour l'évolution, non celui de la forme germanique. (</w:t>
            </w:r>
            <w:proofErr w:type="spellStart"/>
            <w:r w:rsidRPr="00EE329C">
              <w:rPr>
                <w:bCs/>
                <w:iCs/>
                <w:lang w:val="fr-FR"/>
              </w:rPr>
              <w:t>frk</w:t>
            </w:r>
            <w:proofErr w:type="spellEnd"/>
            <w:r w:rsidRPr="00EE329C">
              <w:rPr>
                <w:bCs/>
                <w:iCs/>
                <w:lang w:val="fr-FR"/>
              </w:rPr>
              <w:t xml:space="preserve"> </w:t>
            </w:r>
            <w:r w:rsidRPr="00EE329C">
              <w:rPr>
                <w:bCs/>
                <w:iCs/>
                <w:lang w:val="it-IT"/>
              </w:rPr>
              <w:t>°pl</w:t>
            </w:r>
            <w:r w:rsidRPr="00EE329C">
              <w:rPr>
                <w:bCs/>
                <w:iCs/>
                <w:u w:val="single"/>
                <w:lang w:val="it-IT"/>
              </w:rPr>
              <w:t>e</w:t>
            </w:r>
            <w:r w:rsidRPr="00EE329C">
              <w:rPr>
                <w:bCs/>
                <w:iCs/>
                <w:lang w:val="it-IT"/>
              </w:rPr>
              <w:t>gan &gt; °pleg</w:t>
            </w:r>
            <w:r w:rsidRPr="00EE329C">
              <w:rPr>
                <w:bCs/>
                <w:iCs/>
                <w:u w:val="single"/>
                <w:lang w:val="it-IT"/>
              </w:rPr>
              <w:t>ā</w:t>
            </w:r>
            <w:r w:rsidRPr="00EE329C">
              <w:rPr>
                <w:bCs/>
                <w:iCs/>
                <w:lang w:val="it-IT"/>
              </w:rPr>
              <w:t xml:space="preserve">re &gt; </w:t>
            </w:r>
            <w:r w:rsidRPr="00EE329C">
              <w:rPr>
                <w:bCs/>
                <w:i/>
                <w:iCs/>
                <w:lang w:val="it-IT"/>
              </w:rPr>
              <w:t>plegier</w:t>
            </w:r>
            <w:r w:rsidRPr="00EE329C">
              <w:rPr>
                <w:bCs/>
                <w:iCs/>
                <w:lang w:val="it-IT"/>
              </w:rPr>
              <w:t xml:space="preserve"> FC </w:t>
            </w:r>
            <w:r w:rsidRPr="00EE329C">
              <w:rPr>
                <w:bCs/>
                <w:i/>
                <w:iCs/>
                <w:lang w:val="it-IT"/>
              </w:rPr>
              <w:t>pleiger</w:t>
            </w:r>
            <w:r w:rsidRPr="00EE329C">
              <w:rPr>
                <w:bCs/>
                <w:iCs/>
                <w:lang w:val="it-IT"/>
              </w:rPr>
              <w:t>)</w:t>
            </w:r>
            <w:r w:rsidRPr="00EE329C">
              <w:rPr>
                <w:bCs/>
                <w:iCs/>
                <w:lang w:val="fr-FR"/>
              </w:rPr>
              <w:t>. Par conséquent la voyelle tonique des formes germaniques demeure non marquée (</w:t>
            </w:r>
            <w:proofErr w:type="spellStart"/>
            <w:r w:rsidRPr="00EE329C">
              <w:rPr>
                <w:bCs/>
                <w:iCs/>
                <w:lang w:val="fr-FR"/>
              </w:rPr>
              <w:t>frk</w:t>
            </w:r>
            <w:proofErr w:type="spellEnd"/>
            <w:r w:rsidRPr="00EE329C">
              <w:rPr>
                <w:bCs/>
                <w:iCs/>
                <w:lang w:val="fr-FR"/>
              </w:rPr>
              <w:t xml:space="preserve"> </w:t>
            </w:r>
            <w:r w:rsidRPr="00EE329C">
              <w:rPr>
                <w:bCs/>
                <w:iCs/>
                <w:lang w:val="it-IT"/>
              </w:rPr>
              <w:t xml:space="preserve">°plegan). Elle l'est en revanche dans les formes romanisées (got / vha </w:t>
            </w:r>
            <w:r w:rsidRPr="00EE329C">
              <w:rPr>
                <w:bCs/>
                <w:i/>
                <w:iCs/>
                <w:lang w:val="it-IT"/>
              </w:rPr>
              <w:t xml:space="preserve">magan </w:t>
            </w:r>
            <w:r w:rsidRPr="00EE329C">
              <w:rPr>
                <w:bCs/>
                <w:iCs/>
                <w:lang w:val="it-IT"/>
              </w:rPr>
              <w:t>&gt; °exmag</w:t>
            </w:r>
            <w:r w:rsidRPr="00EE329C">
              <w:rPr>
                <w:bCs/>
                <w:iCs/>
                <w:u w:val="single"/>
                <w:lang w:val="it-IT"/>
              </w:rPr>
              <w:t>ā</w:t>
            </w:r>
            <w:r w:rsidRPr="00EE329C">
              <w:rPr>
                <w:bCs/>
                <w:iCs/>
                <w:lang w:val="it-IT"/>
              </w:rPr>
              <w:t xml:space="preserve">re &gt; </w:t>
            </w:r>
            <w:r w:rsidRPr="00EE329C">
              <w:rPr>
                <w:bCs/>
                <w:i/>
                <w:iCs/>
                <w:lang w:val="it-IT"/>
              </w:rPr>
              <w:t xml:space="preserve">esmaiier </w:t>
            </w:r>
            <w:r w:rsidRPr="00EE329C">
              <w:rPr>
                <w:bCs/>
                <w:iCs/>
                <w:lang w:val="it-IT"/>
              </w:rPr>
              <w:t>‘troubler’).</w:t>
            </w:r>
          </w:p>
        </w:tc>
        <w:tc>
          <w:tcPr>
            <w:tcW w:w="2492" w:type="dxa"/>
            <w:shd w:val="clear" w:color="auto" w:fill="auto"/>
          </w:tcPr>
          <w:p w:rsidR="00EE329C" w:rsidRPr="00EE329C" w:rsidRDefault="00EE329C" w:rsidP="00317CCF">
            <w:pPr>
              <w:keepNext/>
              <w:rPr>
                <w:bCs/>
                <w:iCs/>
                <w:lang w:val="it-IT"/>
              </w:rPr>
            </w:pPr>
            <w:r w:rsidRPr="00EE329C">
              <w:rPr>
                <w:bCs/>
                <w:iCs/>
                <w:lang w:val="it-IT"/>
              </w:rPr>
              <w:t>°plegan</w:t>
            </w:r>
          </w:p>
          <w:p w:rsidR="00EE329C" w:rsidRPr="00EE329C" w:rsidRDefault="00EE329C" w:rsidP="00317CCF">
            <w:pPr>
              <w:keepNext/>
              <w:rPr>
                <w:bCs/>
                <w:iCs/>
                <w:lang w:val="fr-FR"/>
              </w:rPr>
            </w:pPr>
            <w:r w:rsidRPr="00EE329C">
              <w:rPr>
                <w:bCs/>
                <w:iCs/>
                <w:lang w:val="it-IT"/>
              </w:rPr>
              <w:t>°exmag</w:t>
            </w:r>
            <w:r w:rsidRPr="00EE329C">
              <w:rPr>
                <w:bCs/>
                <w:iCs/>
                <w:u w:val="single"/>
                <w:lang w:val="it-IT"/>
              </w:rPr>
              <w:t>ā</w:t>
            </w:r>
            <w:r w:rsidRPr="00EE329C">
              <w:rPr>
                <w:bCs/>
                <w:iCs/>
                <w:lang w:val="it-IT"/>
              </w:rPr>
              <w:t>re</w:t>
            </w: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longueur vocalique</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macron</w:t>
            </w:r>
          </w:p>
        </w:tc>
        <w:tc>
          <w:tcPr>
            <w:tcW w:w="2492" w:type="dxa"/>
            <w:shd w:val="clear" w:color="auto" w:fill="auto"/>
          </w:tcPr>
          <w:p w:rsidR="00EE329C" w:rsidRPr="00EE329C" w:rsidRDefault="00EE329C" w:rsidP="00317CCF">
            <w:pPr>
              <w:keepNext/>
              <w:rPr>
                <w:bCs/>
                <w:iCs/>
                <w:lang w:val="fr-FR"/>
              </w:rPr>
            </w:pPr>
            <w:proofErr w:type="spellStart"/>
            <w:r w:rsidRPr="00EE329C">
              <w:rPr>
                <w:bCs/>
                <w:iCs/>
                <w:lang w:val="fr-FR"/>
              </w:rPr>
              <w:t>rati</w:t>
            </w:r>
            <w:r w:rsidRPr="00EE329C">
              <w:rPr>
                <w:bCs/>
                <w:iCs/>
                <w:u w:val="single"/>
                <w:lang w:val="fr-FR"/>
              </w:rPr>
              <w:t>ō</w:t>
            </w:r>
            <w:r w:rsidRPr="00EE329C">
              <w:rPr>
                <w:bCs/>
                <w:iCs/>
                <w:lang w:val="fr-FR"/>
              </w:rPr>
              <w:t>ne</w:t>
            </w:r>
            <w:proofErr w:type="spellEnd"/>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brévité vocalique</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aucune indication particulière</w:t>
            </w:r>
          </w:p>
        </w:tc>
        <w:tc>
          <w:tcPr>
            <w:tcW w:w="2492" w:type="dxa"/>
            <w:shd w:val="clear" w:color="auto" w:fill="auto"/>
          </w:tcPr>
          <w:p w:rsidR="00EE329C" w:rsidRPr="00EE329C" w:rsidRDefault="00EE329C" w:rsidP="00317CCF">
            <w:pPr>
              <w:keepNext/>
              <w:rPr>
                <w:bCs/>
                <w:iCs/>
                <w:lang w:val="fr-FR"/>
              </w:rPr>
            </w:pPr>
            <w:proofErr w:type="spellStart"/>
            <w:r w:rsidRPr="00EE329C">
              <w:rPr>
                <w:bCs/>
                <w:iCs/>
                <w:lang w:val="fr-FR"/>
              </w:rPr>
              <w:t>rati</w:t>
            </w:r>
            <w:r w:rsidRPr="00EE329C">
              <w:rPr>
                <w:bCs/>
                <w:iCs/>
                <w:u w:val="single"/>
                <w:lang w:val="fr-FR"/>
              </w:rPr>
              <w:t>ō</w:t>
            </w:r>
            <w:r w:rsidRPr="00EE329C">
              <w:rPr>
                <w:bCs/>
                <w:iCs/>
                <w:lang w:val="fr-FR"/>
              </w:rPr>
              <w:t>ne</w:t>
            </w:r>
            <w:proofErr w:type="spellEnd"/>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diphtongue</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 xml:space="preserve">aucune indication particulière </w:t>
            </w:r>
          </w:p>
        </w:tc>
        <w:tc>
          <w:tcPr>
            <w:tcW w:w="2492" w:type="dxa"/>
            <w:shd w:val="clear" w:color="auto" w:fill="auto"/>
          </w:tcPr>
          <w:p w:rsidR="00EE329C" w:rsidRPr="00EE329C" w:rsidRDefault="00EE329C" w:rsidP="00317CCF">
            <w:pPr>
              <w:keepNext/>
              <w:rPr>
                <w:bCs/>
                <w:iCs/>
                <w:lang w:val="fr-FR"/>
              </w:rPr>
            </w:pPr>
            <w:proofErr w:type="spellStart"/>
            <w:r w:rsidRPr="00EE329C">
              <w:rPr>
                <w:bCs/>
                <w:iCs/>
                <w:lang w:val="fr-FR"/>
              </w:rPr>
              <w:t>p</w:t>
            </w:r>
            <w:r w:rsidRPr="00EE329C">
              <w:rPr>
                <w:bCs/>
                <w:iCs/>
                <w:u w:val="single"/>
                <w:lang w:val="fr-FR"/>
              </w:rPr>
              <w:t>i</w:t>
            </w:r>
            <w:r w:rsidRPr="00EE329C">
              <w:rPr>
                <w:bCs/>
                <w:iCs/>
                <w:lang w:val="fr-FR"/>
              </w:rPr>
              <w:t>ra</w:t>
            </w:r>
            <w:proofErr w:type="spellEnd"/>
            <w:r w:rsidRPr="00EE329C">
              <w:rPr>
                <w:bCs/>
                <w:iCs/>
                <w:lang w:val="fr-FR"/>
              </w:rPr>
              <w:t xml:space="preserve"> &gt; </w:t>
            </w:r>
            <w:proofErr w:type="spellStart"/>
            <w:r w:rsidRPr="00EE329C">
              <w:rPr>
                <w:bCs/>
                <w:i/>
                <w:iCs/>
                <w:lang w:val="fr-FR"/>
              </w:rPr>
              <w:t>peire</w:t>
            </w:r>
            <w:proofErr w:type="spellEnd"/>
            <w:r w:rsidRPr="00EE329C">
              <w:rPr>
                <w:bCs/>
                <w:i/>
                <w:iCs/>
                <w:lang w:val="fr-FR"/>
              </w:rPr>
              <w:t xml:space="preserve"> </w:t>
            </w:r>
            <w:r w:rsidRPr="00EE329C">
              <w:rPr>
                <w:bCs/>
                <w:iCs/>
                <w:lang w:val="fr-FR"/>
              </w:rPr>
              <w:t xml:space="preserve">&gt; </w:t>
            </w:r>
            <w:r w:rsidRPr="00EE329C">
              <w:rPr>
                <w:bCs/>
                <w:i/>
                <w:iCs/>
                <w:lang w:val="fr-FR"/>
              </w:rPr>
              <w:t>poire</w:t>
            </w: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hiatus</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si utile, les deux voyelles sont séparées par un point : V.V. La notation à tréma pour l'AF (</w:t>
            </w:r>
            <w:proofErr w:type="spellStart"/>
            <w:r w:rsidRPr="00EE329C">
              <w:rPr>
                <w:bCs/>
                <w:i/>
                <w:iCs/>
                <w:lang w:val="fr-FR"/>
              </w:rPr>
              <w:t>chäiere</w:t>
            </w:r>
            <w:proofErr w:type="spellEnd"/>
            <w:r w:rsidRPr="00EE329C">
              <w:rPr>
                <w:bCs/>
                <w:iCs/>
                <w:lang w:val="fr-FR"/>
              </w:rPr>
              <w:t>) n'est pas pratiquée.</w:t>
            </w:r>
          </w:p>
        </w:tc>
        <w:tc>
          <w:tcPr>
            <w:tcW w:w="2492" w:type="dxa"/>
            <w:shd w:val="clear" w:color="auto" w:fill="auto"/>
          </w:tcPr>
          <w:p w:rsidR="00EE329C" w:rsidRPr="00EE329C" w:rsidRDefault="00EE329C" w:rsidP="00317CCF">
            <w:pPr>
              <w:keepNext/>
              <w:rPr>
                <w:bCs/>
                <w:iCs/>
                <w:lang w:val="fr-FR"/>
              </w:rPr>
            </w:pPr>
            <w:r w:rsidRPr="00EE329C">
              <w:rPr>
                <w:bCs/>
                <w:iCs/>
                <w:lang w:val="fr-FR"/>
              </w:rPr>
              <w:t>°cath</w:t>
            </w:r>
            <w:r w:rsidRPr="00EE329C">
              <w:rPr>
                <w:bCs/>
                <w:iCs/>
                <w:u w:val="single"/>
                <w:lang w:val="fr-FR"/>
              </w:rPr>
              <w:t>e</w:t>
            </w:r>
            <w:r w:rsidRPr="00EE329C">
              <w:rPr>
                <w:bCs/>
                <w:iCs/>
                <w:lang w:val="fr-FR"/>
              </w:rPr>
              <w:t xml:space="preserve">dra &gt; </w:t>
            </w:r>
            <w:proofErr w:type="spellStart"/>
            <w:r w:rsidRPr="00EE329C">
              <w:rPr>
                <w:bCs/>
                <w:i/>
                <w:iCs/>
                <w:lang w:val="fr-FR"/>
              </w:rPr>
              <w:t>cha.iere</w:t>
            </w:r>
            <w:proofErr w:type="spellEnd"/>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formes AF</w:t>
            </w:r>
          </w:p>
        </w:tc>
        <w:tc>
          <w:tcPr>
            <w:tcW w:w="4815" w:type="dxa"/>
            <w:shd w:val="clear" w:color="auto" w:fill="auto"/>
          </w:tcPr>
          <w:p w:rsidR="005643FF" w:rsidRPr="005643FF" w:rsidRDefault="005643FF" w:rsidP="00317CCF">
            <w:pPr>
              <w:keepNext/>
              <w:jc w:val="left"/>
              <w:rPr>
                <w:bCs/>
                <w:iCs/>
                <w:lang w:val="fr-FR"/>
              </w:rPr>
            </w:pPr>
            <w:r w:rsidRPr="005643FF">
              <w:rPr>
                <w:bCs/>
                <w:iCs/>
                <w:lang w:val="fr-FR"/>
              </w:rPr>
              <w:t>sauf indication contraire, les formes citées sont</w:t>
            </w:r>
          </w:p>
          <w:p w:rsidR="005643FF" w:rsidRPr="005643FF" w:rsidRDefault="005643FF" w:rsidP="00317CCF">
            <w:pPr>
              <w:keepNext/>
              <w:jc w:val="left"/>
              <w:rPr>
                <w:bCs/>
                <w:iCs/>
                <w:lang w:val="fr-FR"/>
              </w:rPr>
            </w:pPr>
            <w:r w:rsidRPr="005643FF">
              <w:rPr>
                <w:bCs/>
                <w:iCs/>
                <w:lang w:val="fr-FR"/>
              </w:rPr>
              <w:t>pour les noms le cas régime singulier, pour les</w:t>
            </w:r>
          </w:p>
          <w:p w:rsidR="00EE329C" w:rsidRPr="00EE329C" w:rsidRDefault="005643FF" w:rsidP="00317CCF">
            <w:pPr>
              <w:keepNext/>
              <w:jc w:val="left"/>
              <w:rPr>
                <w:bCs/>
                <w:iCs/>
                <w:lang w:val="fr-FR"/>
              </w:rPr>
            </w:pPr>
            <w:r w:rsidRPr="005643FF">
              <w:rPr>
                <w:bCs/>
                <w:iCs/>
                <w:lang w:val="fr-FR"/>
              </w:rPr>
              <w:t>verbes l’infinitif présent</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
        </w:tc>
        <w:tc>
          <w:tcPr>
            <w:tcW w:w="4815" w:type="dxa"/>
            <w:shd w:val="clear" w:color="auto" w:fill="auto"/>
          </w:tcPr>
          <w:p w:rsidR="00EE329C" w:rsidRPr="00EE329C" w:rsidRDefault="00EE329C" w:rsidP="00317CCF">
            <w:pPr>
              <w:keepNext/>
              <w:jc w:val="left"/>
              <w:rPr>
                <w:bCs/>
                <w:iCs/>
                <w:lang w:val="fr-FR"/>
              </w:rPr>
            </w:pP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9674EB" w:rsidRDefault="00EE329C" w:rsidP="00317CCF">
            <w:pPr>
              <w:pStyle w:val="Standard1"/>
              <w:ind w:firstLine="0"/>
              <w:rPr>
                <w:i/>
                <w:lang w:val="fr-FR"/>
              </w:rPr>
            </w:pPr>
            <w:r w:rsidRPr="009674EB">
              <w:rPr>
                <w:i/>
                <w:lang w:val="fr-FR"/>
              </w:rPr>
              <w:t>langues, étapes évolutives</w:t>
            </w:r>
          </w:p>
        </w:tc>
        <w:tc>
          <w:tcPr>
            <w:tcW w:w="4815" w:type="dxa"/>
            <w:shd w:val="clear" w:color="auto" w:fill="auto"/>
          </w:tcPr>
          <w:p w:rsidR="00EE329C" w:rsidRPr="00EE329C" w:rsidRDefault="00EE329C" w:rsidP="00317CCF">
            <w:pPr>
              <w:keepNext/>
              <w:jc w:val="left"/>
              <w:rPr>
                <w:bCs/>
                <w:iCs/>
                <w:lang w:val="fr-FR"/>
              </w:rPr>
            </w:pP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lat</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 xml:space="preserve">latin (indifférencié pour </w:t>
            </w:r>
            <w:proofErr w:type="spellStart"/>
            <w:r w:rsidRPr="00EE329C">
              <w:rPr>
                <w:bCs/>
                <w:iCs/>
                <w:lang w:val="fr-FR"/>
              </w:rPr>
              <w:t>lc</w:t>
            </w:r>
            <w:proofErr w:type="spellEnd"/>
            <w:r w:rsidRPr="00EE329C">
              <w:rPr>
                <w:bCs/>
                <w:iCs/>
                <w:lang w:val="fr-FR"/>
              </w:rPr>
              <w:t xml:space="preserve">, </w:t>
            </w:r>
            <w:proofErr w:type="spellStart"/>
            <w:r w:rsidRPr="00EE329C">
              <w:rPr>
                <w:bCs/>
                <w:iCs/>
                <w:lang w:val="fr-FR"/>
              </w:rPr>
              <w:t>lt</w:t>
            </w:r>
            <w:proofErr w:type="spellEnd"/>
            <w:r w:rsidRPr="00EE329C">
              <w:rPr>
                <w:bCs/>
                <w:iCs/>
                <w:lang w:val="fr-FR"/>
              </w:rPr>
              <w:t xml:space="preserve">, </w:t>
            </w:r>
            <w:proofErr w:type="spellStart"/>
            <w:r w:rsidRPr="00EE329C">
              <w:rPr>
                <w:bCs/>
                <w:iCs/>
                <w:lang w:val="fr-FR"/>
              </w:rPr>
              <w:t>ltm</w:t>
            </w:r>
            <w:proofErr w:type="spellEnd"/>
            <w:r w:rsidRPr="00EE329C">
              <w:rPr>
                <w:bCs/>
                <w:iCs/>
                <w:lang w:val="fr-FR"/>
              </w:rPr>
              <w:t>)</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lc</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latin classique</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lt</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latin tardif (= latin vulgaire selon la tradition)</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ltm</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latin médiéval</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pfr</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proto-français : étape évolutive qui n'est plus le latin et non encore l'AF</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AF</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ancien français</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MF</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moyen français</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r w:rsidRPr="00EE329C">
              <w:rPr>
                <w:lang w:val="fr-FR"/>
              </w:rPr>
              <w:t>FC</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français moderne (début 21</w:t>
            </w:r>
            <w:r w:rsidRPr="00EE329C">
              <w:rPr>
                <w:bCs/>
                <w:iCs/>
                <w:vertAlign w:val="superscript"/>
                <w:lang w:val="fr-FR"/>
              </w:rPr>
              <w:t>e</w:t>
            </w:r>
            <w:r w:rsidRPr="00EE329C">
              <w:rPr>
                <w:bCs/>
                <w:iCs/>
                <w:lang w:val="fr-FR"/>
              </w:rPr>
              <w:t xml:space="preserve"> siècle)</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germ</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germanique</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frk</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francique</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lastRenderedPageBreak/>
              <w:t>got</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gotique</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gr</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grec</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 xml:space="preserve">a </w:t>
            </w:r>
            <w:proofErr w:type="spellStart"/>
            <w:r w:rsidRPr="00EE329C">
              <w:rPr>
                <w:lang w:val="fr-FR"/>
              </w:rPr>
              <w:t>occ</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ancien occitan</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vha</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vieux haut allemand (8</w:t>
            </w:r>
            <w:r w:rsidRPr="00EE329C">
              <w:rPr>
                <w:bCs/>
                <w:iCs/>
                <w:vertAlign w:val="superscript"/>
                <w:lang w:val="fr-FR"/>
              </w:rPr>
              <w:t>e</w:t>
            </w:r>
            <w:r w:rsidRPr="00EE329C">
              <w:rPr>
                <w:bCs/>
                <w:iCs/>
                <w:lang w:val="fr-FR"/>
              </w:rPr>
              <w:t>-11</w:t>
            </w:r>
            <w:r w:rsidRPr="00EE329C">
              <w:rPr>
                <w:bCs/>
                <w:iCs/>
                <w:vertAlign w:val="superscript"/>
                <w:lang w:val="fr-FR"/>
              </w:rPr>
              <w:t>e</w:t>
            </w:r>
            <w:r w:rsidRPr="00EE329C">
              <w:rPr>
                <w:bCs/>
                <w:iCs/>
                <w:lang w:val="fr-FR"/>
              </w:rPr>
              <w:t xml:space="preserve"> siècles)</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mha</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moyen haut allemand (11</w:t>
            </w:r>
            <w:r w:rsidRPr="00EE329C">
              <w:rPr>
                <w:bCs/>
                <w:iCs/>
                <w:vertAlign w:val="superscript"/>
                <w:lang w:val="fr-FR"/>
              </w:rPr>
              <w:t>e</w:t>
            </w:r>
            <w:r w:rsidRPr="00EE329C">
              <w:rPr>
                <w:bCs/>
                <w:iCs/>
                <w:lang w:val="fr-FR"/>
              </w:rPr>
              <w:t>-14</w:t>
            </w:r>
            <w:r w:rsidRPr="00EE329C">
              <w:rPr>
                <w:bCs/>
                <w:iCs/>
                <w:vertAlign w:val="superscript"/>
                <w:lang w:val="fr-FR"/>
              </w:rPr>
              <w:t>e</w:t>
            </w:r>
            <w:r w:rsidRPr="00EE329C">
              <w:rPr>
                <w:bCs/>
                <w:iCs/>
                <w:lang w:val="fr-FR"/>
              </w:rPr>
              <w:t xml:space="preserve"> siècles)</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nha</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nouveau haut allemand (depuis le 15</w:t>
            </w:r>
            <w:r w:rsidRPr="00EE329C">
              <w:rPr>
                <w:bCs/>
                <w:iCs/>
                <w:vertAlign w:val="superscript"/>
                <w:lang w:val="fr-FR"/>
              </w:rPr>
              <w:t>e</w:t>
            </w:r>
            <w:r w:rsidRPr="00EE329C">
              <w:rPr>
                <w:bCs/>
                <w:iCs/>
                <w:lang w:val="fr-FR"/>
              </w:rPr>
              <w:t xml:space="preserve"> siècle)</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all</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allemand moderne</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celt</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celtique</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pic</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picard</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it</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italien</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angl</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anglais</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prov</w:t>
            </w:r>
            <w:proofErr w:type="spellEnd"/>
            <w:r w:rsidRPr="00EE329C">
              <w:rPr>
                <w:lang w:val="fr-FR"/>
              </w:rPr>
              <w:t xml:space="preserve">, </w:t>
            </w:r>
            <w:proofErr w:type="spellStart"/>
            <w:r w:rsidRPr="00EE329C">
              <w:rPr>
                <w:lang w:val="fr-FR"/>
              </w:rPr>
              <w:t>aprov</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provençal, ancien provençal</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hbr</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hébreu</w:t>
            </w:r>
          </w:p>
        </w:tc>
        <w:tc>
          <w:tcPr>
            <w:tcW w:w="2492" w:type="dxa"/>
            <w:shd w:val="clear" w:color="auto" w:fill="auto"/>
          </w:tcPr>
          <w:p w:rsidR="00EE329C" w:rsidRPr="00EE329C" w:rsidRDefault="00EE329C" w:rsidP="00317CCF">
            <w:pPr>
              <w:keepNext/>
              <w:rPr>
                <w:bCs/>
                <w:iCs/>
                <w:lang w:val="fr-FR"/>
              </w:rPr>
            </w:pPr>
          </w:p>
        </w:tc>
      </w:tr>
      <w:tr w:rsidR="005643FF" w:rsidRPr="00EE329C" w:rsidTr="005643FF">
        <w:trPr>
          <w:cantSplit/>
        </w:trPr>
        <w:tc>
          <w:tcPr>
            <w:tcW w:w="1806" w:type="dxa"/>
          </w:tcPr>
          <w:p w:rsidR="005643FF" w:rsidRPr="00EE329C" w:rsidRDefault="005643FF" w:rsidP="00317CCF">
            <w:pPr>
              <w:pStyle w:val="Standard1"/>
              <w:ind w:firstLine="0"/>
              <w:rPr>
                <w:lang w:val="fr-FR"/>
              </w:rPr>
            </w:pPr>
            <w:proofErr w:type="spellStart"/>
            <w:r>
              <w:rPr>
                <w:lang w:val="fr-FR"/>
              </w:rPr>
              <w:t>arab</w:t>
            </w:r>
            <w:proofErr w:type="spellEnd"/>
          </w:p>
        </w:tc>
        <w:tc>
          <w:tcPr>
            <w:tcW w:w="4815" w:type="dxa"/>
            <w:shd w:val="clear" w:color="auto" w:fill="auto"/>
          </w:tcPr>
          <w:p w:rsidR="005643FF" w:rsidRPr="00EE329C" w:rsidRDefault="005643FF" w:rsidP="00317CCF">
            <w:pPr>
              <w:keepNext/>
              <w:jc w:val="left"/>
              <w:rPr>
                <w:bCs/>
                <w:iCs/>
                <w:lang w:val="fr-FR"/>
              </w:rPr>
            </w:pPr>
          </w:p>
        </w:tc>
        <w:tc>
          <w:tcPr>
            <w:tcW w:w="2492" w:type="dxa"/>
            <w:shd w:val="clear" w:color="auto" w:fill="auto"/>
          </w:tcPr>
          <w:p w:rsidR="005643FF" w:rsidRPr="00EE329C" w:rsidRDefault="005643FF" w:rsidP="00317CCF">
            <w:pPr>
              <w:keepNext/>
              <w:rPr>
                <w:bCs/>
                <w:iCs/>
                <w:lang w:val="fr-FR"/>
              </w:rPr>
            </w:pPr>
            <w:r>
              <w:rPr>
                <w:bCs/>
                <w:iCs/>
                <w:lang w:val="fr-FR"/>
              </w:rPr>
              <w:t>arabe</w:t>
            </w:r>
          </w:p>
        </w:tc>
      </w:tr>
      <w:tr w:rsidR="005643FF" w:rsidRPr="00EE329C" w:rsidTr="005643FF">
        <w:trPr>
          <w:cantSplit/>
        </w:trPr>
        <w:tc>
          <w:tcPr>
            <w:tcW w:w="1806" w:type="dxa"/>
          </w:tcPr>
          <w:p w:rsidR="005643FF" w:rsidRDefault="005643FF" w:rsidP="00317CCF">
            <w:pPr>
              <w:pStyle w:val="Standard1"/>
              <w:ind w:firstLine="0"/>
              <w:rPr>
                <w:lang w:val="fr-FR"/>
              </w:rPr>
            </w:pPr>
            <w:r>
              <w:rPr>
                <w:lang w:val="fr-FR"/>
              </w:rPr>
              <w:t>jud.fr</w:t>
            </w:r>
          </w:p>
        </w:tc>
        <w:tc>
          <w:tcPr>
            <w:tcW w:w="4815" w:type="dxa"/>
            <w:shd w:val="clear" w:color="auto" w:fill="auto"/>
          </w:tcPr>
          <w:p w:rsidR="005643FF" w:rsidRPr="00EE329C" w:rsidRDefault="005643FF" w:rsidP="00317CCF">
            <w:pPr>
              <w:keepNext/>
              <w:jc w:val="left"/>
              <w:rPr>
                <w:bCs/>
                <w:iCs/>
                <w:lang w:val="fr-FR"/>
              </w:rPr>
            </w:pPr>
            <w:r>
              <w:rPr>
                <w:bCs/>
                <w:iCs/>
                <w:lang w:val="fr-FR"/>
              </w:rPr>
              <w:t>judéo-français</w:t>
            </w:r>
          </w:p>
        </w:tc>
        <w:tc>
          <w:tcPr>
            <w:tcW w:w="2492" w:type="dxa"/>
            <w:shd w:val="clear" w:color="auto" w:fill="auto"/>
          </w:tcPr>
          <w:p w:rsidR="005643FF" w:rsidRDefault="005643FF"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
        </w:tc>
        <w:tc>
          <w:tcPr>
            <w:tcW w:w="4815" w:type="dxa"/>
            <w:shd w:val="clear" w:color="auto" w:fill="auto"/>
          </w:tcPr>
          <w:p w:rsidR="00EE329C" w:rsidRPr="00EE329C" w:rsidRDefault="00EE329C" w:rsidP="00317CCF">
            <w:pPr>
              <w:keepNext/>
              <w:jc w:val="left"/>
              <w:rPr>
                <w:bCs/>
                <w:iCs/>
                <w:lang w:val="fr-FR"/>
              </w:rPr>
            </w:pP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9674EB" w:rsidRDefault="00EE329C" w:rsidP="00317CCF">
            <w:pPr>
              <w:pStyle w:val="Standard1"/>
              <w:ind w:firstLine="0"/>
              <w:rPr>
                <w:i/>
                <w:lang w:val="fr-FR"/>
              </w:rPr>
            </w:pPr>
            <w:r w:rsidRPr="009674EB">
              <w:rPr>
                <w:i/>
                <w:lang w:val="fr-FR"/>
              </w:rPr>
              <w:t>indications grammaticales</w:t>
            </w:r>
          </w:p>
        </w:tc>
        <w:tc>
          <w:tcPr>
            <w:tcW w:w="4815" w:type="dxa"/>
            <w:shd w:val="clear" w:color="auto" w:fill="auto"/>
          </w:tcPr>
          <w:p w:rsidR="00EE329C" w:rsidRPr="00EE329C" w:rsidRDefault="00EE329C" w:rsidP="00317CCF">
            <w:pPr>
              <w:keepNext/>
              <w:jc w:val="left"/>
              <w:rPr>
                <w:bCs/>
                <w:iCs/>
                <w:lang w:val="fr-FR"/>
              </w:rPr>
            </w:pP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sg</w:t>
            </w:r>
            <w:proofErr w:type="spellEnd"/>
            <w:r w:rsidRPr="00EE329C">
              <w:rPr>
                <w:lang w:val="fr-FR"/>
              </w:rPr>
              <w:t xml:space="preserve">, </w:t>
            </w:r>
            <w:proofErr w:type="spellStart"/>
            <w:r w:rsidRPr="00EE329C">
              <w:rPr>
                <w:lang w:val="fr-FR"/>
              </w:rPr>
              <w:t>pl</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singulier, pluriel (si survenant seuls)</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masc</w:t>
            </w:r>
            <w:proofErr w:type="spellEnd"/>
            <w:r w:rsidRPr="00EE329C">
              <w:rPr>
                <w:lang w:val="fr-FR"/>
              </w:rPr>
              <w:t xml:space="preserve">, </w:t>
            </w:r>
            <w:proofErr w:type="spellStart"/>
            <w:r w:rsidRPr="00EE329C">
              <w:rPr>
                <w:lang w:val="fr-FR"/>
              </w:rPr>
              <w:t>fém</w:t>
            </w:r>
            <w:proofErr w:type="spellEnd"/>
            <w:r w:rsidRPr="00EE329C">
              <w:rPr>
                <w:lang w:val="fr-FR"/>
              </w:rPr>
              <w:t xml:space="preserve">, </w:t>
            </w:r>
            <w:proofErr w:type="spellStart"/>
            <w:r w:rsidRPr="00EE329C">
              <w:rPr>
                <w:lang w:val="fr-FR"/>
              </w:rPr>
              <w:t>neut</w:t>
            </w:r>
            <w:proofErr w:type="spellEnd"/>
            <w:r w:rsidRPr="00EE329C">
              <w:rPr>
                <w:lang w:val="fr-FR"/>
              </w:rPr>
              <w:t>.</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masculin, féminin, neutre (si survenant seuls)</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m, f, n</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masculin, féminin neutre (si survenant accompagnés)</w:t>
            </w:r>
          </w:p>
        </w:tc>
        <w:tc>
          <w:tcPr>
            <w:tcW w:w="2492" w:type="dxa"/>
            <w:shd w:val="clear" w:color="auto" w:fill="auto"/>
          </w:tcPr>
          <w:p w:rsidR="00EE329C" w:rsidRPr="00EE329C" w:rsidRDefault="00EE329C" w:rsidP="00317CCF">
            <w:pPr>
              <w:keepNext/>
              <w:rPr>
                <w:bCs/>
                <w:iCs/>
                <w:lang w:val="fr-FR"/>
              </w:rPr>
            </w:pPr>
            <w:proofErr w:type="spellStart"/>
            <w:r w:rsidRPr="00EE329C">
              <w:rPr>
                <w:color w:val="000000"/>
                <w:szCs w:val="18"/>
                <w:shd w:val="clear" w:color="auto" w:fill="FFFFFF"/>
              </w:rPr>
              <w:t>CSm</w:t>
            </w:r>
            <w:proofErr w:type="spellEnd"/>
            <w:r w:rsidRPr="00EE329C">
              <w:rPr>
                <w:color w:val="000000"/>
                <w:szCs w:val="18"/>
                <w:shd w:val="clear" w:color="auto" w:fill="FFFFFF"/>
              </w:rPr>
              <w:t>, 3f</w:t>
            </w: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 xml:space="preserve">nom, </w:t>
            </w:r>
            <w:proofErr w:type="spellStart"/>
            <w:r w:rsidRPr="00EE329C">
              <w:rPr>
                <w:lang w:val="fr-FR"/>
              </w:rPr>
              <w:t>gen</w:t>
            </w:r>
            <w:proofErr w:type="spellEnd"/>
            <w:r w:rsidRPr="00EE329C">
              <w:rPr>
                <w:lang w:val="fr-FR"/>
              </w:rPr>
              <w:t xml:space="preserve">, </w:t>
            </w:r>
            <w:proofErr w:type="spellStart"/>
            <w:r w:rsidRPr="00EE329C">
              <w:rPr>
                <w:lang w:val="fr-FR"/>
              </w:rPr>
              <w:t>acc</w:t>
            </w:r>
            <w:proofErr w:type="spellEnd"/>
            <w:r w:rsidRPr="00EE329C">
              <w:rPr>
                <w:lang w:val="fr-FR"/>
              </w:rPr>
              <w:t xml:space="preserve">, </w:t>
            </w:r>
            <w:proofErr w:type="spellStart"/>
            <w:r w:rsidRPr="00EE329C">
              <w:rPr>
                <w:lang w:val="fr-FR"/>
              </w:rPr>
              <w:t>abl</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nominatif, génitif, accusatif, ablatif</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1s, 3p, 2s, 6p etc.</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pour les verbes, indication de la personne (chiffre) et du nombre (</w:t>
            </w:r>
            <w:proofErr w:type="spellStart"/>
            <w:r w:rsidRPr="00EE329C">
              <w:rPr>
                <w:bCs/>
                <w:iCs/>
                <w:lang w:val="fr-FR"/>
              </w:rPr>
              <w:t>sg</w:t>
            </w:r>
            <w:proofErr w:type="spellEnd"/>
            <w:r w:rsidRPr="00EE329C">
              <w:rPr>
                <w:bCs/>
                <w:iCs/>
                <w:lang w:val="fr-FR"/>
              </w:rPr>
              <w:t xml:space="preserve">, </w:t>
            </w:r>
            <w:proofErr w:type="spellStart"/>
            <w:r w:rsidRPr="00EE329C">
              <w:rPr>
                <w:bCs/>
                <w:iCs/>
                <w:lang w:val="fr-FR"/>
              </w:rPr>
              <w:t>pl</w:t>
            </w:r>
            <w:proofErr w:type="spellEnd"/>
            <w:r w:rsidRPr="00EE329C">
              <w:rPr>
                <w:bCs/>
                <w:iCs/>
                <w:lang w:val="fr-FR"/>
              </w:rPr>
              <w:t>)</w:t>
            </w:r>
          </w:p>
        </w:tc>
        <w:tc>
          <w:tcPr>
            <w:tcW w:w="2492" w:type="dxa"/>
            <w:shd w:val="clear" w:color="auto" w:fill="auto"/>
          </w:tcPr>
          <w:p w:rsidR="00EE329C" w:rsidRPr="00EE329C" w:rsidRDefault="00EE329C" w:rsidP="00317CCF">
            <w:pPr>
              <w:keepNext/>
              <w:rPr>
                <w:bCs/>
                <w:iCs/>
                <w:lang w:val="fr-FR"/>
              </w:rPr>
            </w:pPr>
            <w:r w:rsidRPr="00EE329C">
              <w:rPr>
                <w:bCs/>
                <w:iCs/>
                <w:lang w:val="fr-FR"/>
              </w:rPr>
              <w:t xml:space="preserve">1s </w:t>
            </w:r>
            <w:proofErr w:type="spellStart"/>
            <w:r w:rsidRPr="00EE329C">
              <w:rPr>
                <w:bCs/>
                <w:iCs/>
                <w:lang w:val="fr-FR"/>
              </w:rPr>
              <w:t>v</w:t>
            </w:r>
            <w:r w:rsidRPr="00EE329C">
              <w:rPr>
                <w:bCs/>
                <w:iCs/>
                <w:u w:val="single"/>
                <w:lang w:val="fr-FR"/>
              </w:rPr>
              <w:t>i</w:t>
            </w:r>
            <w:r w:rsidRPr="00EE329C">
              <w:rPr>
                <w:bCs/>
                <w:iCs/>
                <w:lang w:val="fr-FR"/>
              </w:rPr>
              <w:t>deō</w:t>
            </w:r>
            <w:proofErr w:type="spellEnd"/>
          </w:p>
        </w:tc>
      </w:tr>
      <w:tr w:rsidR="00EE329C" w:rsidRPr="00D06560" w:rsidTr="005643FF">
        <w:trPr>
          <w:cantSplit/>
        </w:trPr>
        <w:tc>
          <w:tcPr>
            <w:tcW w:w="1806" w:type="dxa"/>
          </w:tcPr>
          <w:p w:rsidR="00EE329C" w:rsidRPr="00EE329C" w:rsidRDefault="00EE329C" w:rsidP="00317CCF">
            <w:pPr>
              <w:pStyle w:val="Standard1"/>
              <w:ind w:firstLine="0"/>
              <w:rPr>
                <w:lang w:val="fr-FR"/>
              </w:rPr>
            </w:pPr>
            <w:r w:rsidRPr="00EE329C">
              <w:rPr>
                <w:lang w:val="fr-FR"/>
              </w:rPr>
              <w:t>CS, CR</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en AF : cas sujet, cas régime</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CSs</w:t>
            </w:r>
            <w:proofErr w:type="spellEnd"/>
            <w:r w:rsidRPr="00EE329C">
              <w:rPr>
                <w:lang w:val="fr-FR"/>
              </w:rPr>
              <w:t xml:space="preserve">, </w:t>
            </w:r>
            <w:proofErr w:type="spellStart"/>
            <w:r w:rsidRPr="00EE329C">
              <w:rPr>
                <w:lang w:val="fr-FR"/>
              </w:rPr>
              <w:t>CSp</w:t>
            </w:r>
            <w:proofErr w:type="spellEnd"/>
            <w:r w:rsidRPr="00EE329C">
              <w:rPr>
                <w:lang w:val="fr-FR"/>
              </w:rPr>
              <w:t xml:space="preserve">, </w:t>
            </w:r>
            <w:proofErr w:type="spellStart"/>
            <w:r w:rsidRPr="00EE329C">
              <w:rPr>
                <w:lang w:val="fr-FR"/>
              </w:rPr>
              <w:t>CRs</w:t>
            </w:r>
            <w:proofErr w:type="spellEnd"/>
            <w:r w:rsidRPr="00EE329C">
              <w:rPr>
                <w:lang w:val="fr-FR"/>
              </w:rPr>
              <w:t xml:space="preserve">, </w:t>
            </w:r>
            <w:proofErr w:type="spellStart"/>
            <w:r w:rsidRPr="00EE329C">
              <w:rPr>
                <w:lang w:val="fr-FR"/>
              </w:rPr>
              <w:t>CRp</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 xml:space="preserve">en AF : cas sujet </w:t>
            </w:r>
            <w:proofErr w:type="spellStart"/>
            <w:r w:rsidRPr="00EE329C">
              <w:rPr>
                <w:bCs/>
                <w:iCs/>
                <w:lang w:val="fr-FR"/>
              </w:rPr>
              <w:t>sg</w:t>
            </w:r>
            <w:proofErr w:type="spellEnd"/>
            <w:r w:rsidRPr="00EE329C">
              <w:rPr>
                <w:bCs/>
                <w:iCs/>
                <w:lang w:val="fr-FR"/>
              </w:rPr>
              <w:t xml:space="preserve"> / </w:t>
            </w:r>
            <w:proofErr w:type="spellStart"/>
            <w:r w:rsidRPr="00EE329C">
              <w:rPr>
                <w:bCs/>
                <w:iCs/>
                <w:lang w:val="fr-FR"/>
              </w:rPr>
              <w:t>pl</w:t>
            </w:r>
            <w:proofErr w:type="spellEnd"/>
            <w:r w:rsidRPr="00EE329C">
              <w:rPr>
                <w:bCs/>
                <w:iCs/>
                <w:lang w:val="fr-FR"/>
              </w:rPr>
              <w:t xml:space="preserve">, cas régime </w:t>
            </w:r>
            <w:proofErr w:type="spellStart"/>
            <w:r w:rsidRPr="00EE329C">
              <w:rPr>
                <w:bCs/>
                <w:iCs/>
                <w:lang w:val="fr-FR"/>
              </w:rPr>
              <w:t>sg</w:t>
            </w:r>
            <w:proofErr w:type="spellEnd"/>
            <w:r w:rsidRPr="00EE329C">
              <w:rPr>
                <w:bCs/>
                <w:iCs/>
                <w:lang w:val="fr-FR"/>
              </w:rPr>
              <w:t xml:space="preserve"> / </w:t>
            </w:r>
            <w:proofErr w:type="spellStart"/>
            <w:r w:rsidRPr="00EE329C">
              <w:rPr>
                <w:bCs/>
                <w:iCs/>
                <w:lang w:val="fr-FR"/>
              </w:rPr>
              <w:t>pl</w:t>
            </w:r>
            <w:proofErr w:type="spellEnd"/>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r w:rsidRPr="00EE329C">
              <w:rPr>
                <w:lang w:val="fr-FR"/>
              </w:rPr>
              <w:t xml:space="preserve">pf, </w:t>
            </w:r>
            <w:proofErr w:type="spellStart"/>
            <w:r w:rsidRPr="00EE329C">
              <w:rPr>
                <w:lang w:val="fr-FR"/>
              </w:rPr>
              <w:t>imp</w:t>
            </w:r>
            <w:proofErr w:type="spellEnd"/>
            <w:r w:rsidRPr="00EE329C">
              <w:rPr>
                <w:lang w:val="fr-FR"/>
              </w:rPr>
              <w:t xml:space="preserve">, </w:t>
            </w:r>
            <w:proofErr w:type="spellStart"/>
            <w:r w:rsidRPr="00EE329C">
              <w:rPr>
                <w:lang w:val="fr-FR"/>
              </w:rPr>
              <w:t>subj</w:t>
            </w:r>
            <w:proofErr w:type="spellEnd"/>
            <w:r w:rsidRPr="00EE329C">
              <w:rPr>
                <w:lang w:val="fr-FR"/>
              </w:rPr>
              <w:t xml:space="preserve">, fut, </w:t>
            </w:r>
            <w:proofErr w:type="spellStart"/>
            <w:r w:rsidRPr="00EE329C">
              <w:rPr>
                <w:lang w:val="fr-FR"/>
              </w:rPr>
              <w:t>inf</w:t>
            </w:r>
            <w:proofErr w:type="spellEnd"/>
            <w:r w:rsidRPr="00EE329C">
              <w:rPr>
                <w:lang w:val="fr-FR"/>
              </w:rPr>
              <w:t xml:space="preserve">, </w:t>
            </w:r>
            <w:proofErr w:type="spellStart"/>
            <w:r w:rsidRPr="00EE329C">
              <w:rPr>
                <w:lang w:val="fr-FR"/>
              </w:rPr>
              <w:t>ipf</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parfait, impératif, subjonctif, futur, infinitif, imparfait</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début ou fin du mot</w:t>
            </w:r>
          </w:p>
        </w:tc>
        <w:tc>
          <w:tcPr>
            <w:tcW w:w="2492" w:type="dxa"/>
            <w:shd w:val="clear" w:color="auto" w:fill="auto"/>
          </w:tcPr>
          <w:p w:rsidR="00EE329C" w:rsidRPr="00EE329C" w:rsidRDefault="00EE329C" w:rsidP="00317CCF">
            <w:pPr>
              <w:keepNext/>
              <w:rPr>
                <w:bCs/>
                <w:iCs/>
                <w:lang w:val="en-US"/>
              </w:rPr>
            </w:pPr>
            <w:r w:rsidRPr="00EE329C">
              <w:rPr>
                <w:bCs/>
                <w:iCs/>
                <w:lang w:val="en-US"/>
              </w:rPr>
              <w:t>#d (d initial)</w:t>
            </w:r>
          </w:p>
          <w:p w:rsidR="00EE329C" w:rsidRPr="00EE329C" w:rsidRDefault="00EE329C" w:rsidP="00317CCF">
            <w:pPr>
              <w:keepNext/>
              <w:rPr>
                <w:bCs/>
                <w:iCs/>
                <w:lang w:val="en-US"/>
              </w:rPr>
            </w:pPr>
            <w:r w:rsidRPr="00EE329C">
              <w:rPr>
                <w:bCs/>
                <w:iCs/>
                <w:lang w:val="en-US"/>
              </w:rPr>
              <w:t>d# (d final)</w:t>
            </w:r>
          </w:p>
        </w:tc>
      </w:tr>
      <w:tr w:rsidR="005643FF" w:rsidRPr="00D06560" w:rsidTr="005643FF">
        <w:trPr>
          <w:cantSplit/>
        </w:trPr>
        <w:tc>
          <w:tcPr>
            <w:tcW w:w="1806" w:type="dxa"/>
          </w:tcPr>
          <w:p w:rsidR="005643FF" w:rsidRPr="00EE329C" w:rsidRDefault="005643FF" w:rsidP="00317CCF">
            <w:pPr>
              <w:pStyle w:val="Standard1"/>
              <w:ind w:firstLine="0"/>
              <w:rPr>
                <w:lang w:val="fr-FR"/>
              </w:rPr>
            </w:pPr>
            <w:r>
              <w:rPr>
                <w:lang w:val="fr-FR"/>
              </w:rPr>
              <w:t>X</w:t>
            </w:r>
          </w:p>
        </w:tc>
        <w:tc>
          <w:tcPr>
            <w:tcW w:w="4815" w:type="dxa"/>
            <w:shd w:val="clear" w:color="auto" w:fill="auto"/>
          </w:tcPr>
          <w:p w:rsidR="005643FF" w:rsidRDefault="005643FF" w:rsidP="00317CCF">
            <w:pPr>
              <w:keepNext/>
              <w:jc w:val="left"/>
              <w:rPr>
                <w:bCs/>
                <w:iCs/>
                <w:lang w:val="fr-FR"/>
              </w:rPr>
            </w:pPr>
            <w:r>
              <w:rPr>
                <w:bCs/>
                <w:iCs/>
                <w:lang w:val="fr-FR"/>
              </w:rPr>
              <w:t>croisement</w:t>
            </w:r>
          </w:p>
          <w:p w:rsidR="005643FF" w:rsidRPr="005643FF" w:rsidRDefault="005643FF" w:rsidP="00317CCF">
            <w:pPr>
              <w:keepNext/>
              <w:jc w:val="left"/>
              <w:rPr>
                <w:bCs/>
                <w:iCs/>
                <w:lang w:val="fr-FR"/>
              </w:rPr>
            </w:pPr>
            <w:r w:rsidRPr="005643FF">
              <w:rPr>
                <w:bCs/>
                <w:iCs/>
                <w:lang w:val="fr-FR"/>
              </w:rPr>
              <w:t>croise</w:t>
            </w:r>
            <w:r>
              <w:rPr>
                <w:bCs/>
                <w:iCs/>
                <w:lang w:val="fr-FR"/>
              </w:rPr>
              <w:t>ment entre syncope et épenthèse</w:t>
            </w:r>
          </w:p>
          <w:p w:rsidR="005643FF" w:rsidRPr="005643FF" w:rsidRDefault="005643FF" w:rsidP="00317CCF">
            <w:pPr>
              <w:keepNext/>
              <w:jc w:val="left"/>
              <w:rPr>
                <w:bCs/>
                <w:i/>
                <w:iCs/>
                <w:lang w:val="fr-FR"/>
              </w:rPr>
            </w:pPr>
            <w:r w:rsidRPr="005643FF">
              <w:rPr>
                <w:bCs/>
                <w:iCs/>
                <w:lang w:val="fr-FR"/>
              </w:rPr>
              <w:t xml:space="preserve">FC </w:t>
            </w:r>
            <w:r w:rsidRPr="005643FF">
              <w:rPr>
                <w:bCs/>
                <w:i/>
                <w:iCs/>
                <w:lang w:val="fr-FR"/>
              </w:rPr>
              <w:t xml:space="preserve">chignon </w:t>
            </w:r>
            <w:r w:rsidRPr="005643FF">
              <w:rPr>
                <w:bCs/>
                <w:iCs/>
                <w:lang w:val="fr-FR"/>
              </w:rPr>
              <w:t xml:space="preserve">résultat d’une influence par FC </w:t>
            </w:r>
            <w:proofErr w:type="spellStart"/>
            <w:r w:rsidRPr="005643FF">
              <w:rPr>
                <w:bCs/>
                <w:i/>
                <w:iCs/>
                <w:lang w:val="fr-FR"/>
              </w:rPr>
              <w:t>tignon</w:t>
            </w:r>
            <w:proofErr w:type="spellEnd"/>
            <w:r>
              <w:rPr>
                <w:bCs/>
                <w:i/>
                <w:iCs/>
                <w:lang w:val="fr-FR"/>
              </w:rPr>
              <w:t> </w:t>
            </w:r>
            <w:r w:rsidRPr="005643FF">
              <w:rPr>
                <w:bCs/>
                <w:iCs/>
                <w:lang w:val="fr-FR"/>
              </w:rPr>
              <w:t>?</w:t>
            </w:r>
          </w:p>
        </w:tc>
        <w:tc>
          <w:tcPr>
            <w:tcW w:w="2492" w:type="dxa"/>
            <w:shd w:val="clear" w:color="auto" w:fill="auto"/>
          </w:tcPr>
          <w:p w:rsidR="005643FF" w:rsidRDefault="005643FF" w:rsidP="00317CCF">
            <w:pPr>
              <w:keepNext/>
              <w:rPr>
                <w:bCs/>
                <w:iCs/>
                <w:lang w:val="fr-FR"/>
              </w:rPr>
            </w:pPr>
          </w:p>
          <w:p w:rsidR="005643FF" w:rsidRDefault="005643FF" w:rsidP="00317CCF">
            <w:pPr>
              <w:keepNext/>
              <w:rPr>
                <w:bCs/>
                <w:iCs/>
                <w:lang w:val="fr-FR"/>
              </w:rPr>
            </w:pPr>
            <w:r w:rsidRPr="005643FF">
              <w:rPr>
                <w:bCs/>
                <w:iCs/>
                <w:lang w:val="fr-FR"/>
              </w:rPr>
              <w:t>[syncope X épenthèse]</w:t>
            </w:r>
          </w:p>
          <w:p w:rsidR="005643FF" w:rsidRPr="005643FF" w:rsidRDefault="005643FF" w:rsidP="00317CCF">
            <w:pPr>
              <w:keepNext/>
              <w:rPr>
                <w:bCs/>
                <w:iCs/>
                <w:lang w:val="fr-FR"/>
              </w:rPr>
            </w:pPr>
            <w:proofErr w:type="spellStart"/>
            <w:r w:rsidRPr="005643FF">
              <w:rPr>
                <w:bCs/>
                <w:i/>
                <w:iCs/>
                <w:lang w:val="fr-FR"/>
              </w:rPr>
              <w:t>chaignon</w:t>
            </w:r>
            <w:proofErr w:type="spellEnd"/>
            <w:r w:rsidRPr="005643FF">
              <w:rPr>
                <w:bCs/>
                <w:i/>
                <w:iCs/>
                <w:lang w:val="fr-FR"/>
              </w:rPr>
              <w:t xml:space="preserve"> </w:t>
            </w:r>
            <w:r w:rsidRPr="005643FF">
              <w:rPr>
                <w:bCs/>
                <w:iCs/>
                <w:lang w:val="fr-FR"/>
              </w:rPr>
              <w:t>‘collier’</w:t>
            </w:r>
          </w:p>
          <w:p w:rsidR="005643FF" w:rsidRPr="0091467C" w:rsidRDefault="005643FF" w:rsidP="00317CCF">
            <w:pPr>
              <w:keepNext/>
              <w:jc w:val="left"/>
              <w:rPr>
                <w:bCs/>
                <w:iCs/>
                <w:lang w:val="fr-FR"/>
              </w:rPr>
            </w:pPr>
            <w:r w:rsidRPr="005643FF">
              <w:rPr>
                <w:bCs/>
                <w:iCs/>
                <w:lang w:val="fr-FR"/>
              </w:rPr>
              <w:t xml:space="preserve">(FC </w:t>
            </w:r>
            <w:r w:rsidRPr="005643FF">
              <w:rPr>
                <w:bCs/>
                <w:i/>
                <w:iCs/>
                <w:lang w:val="fr-FR"/>
              </w:rPr>
              <w:t xml:space="preserve">chignon </w:t>
            </w:r>
            <w:r w:rsidRPr="005643FF">
              <w:rPr>
                <w:bCs/>
                <w:iCs/>
                <w:lang w:val="fr-FR"/>
              </w:rPr>
              <w:t xml:space="preserve">X </w:t>
            </w:r>
            <w:proofErr w:type="spellStart"/>
            <w:r w:rsidRPr="005643FF">
              <w:rPr>
                <w:bCs/>
                <w:i/>
                <w:iCs/>
                <w:lang w:val="fr-FR"/>
              </w:rPr>
              <w:t>tignon</w:t>
            </w:r>
            <w:proofErr w:type="spellEnd"/>
            <w:r>
              <w:rPr>
                <w:bCs/>
                <w:i/>
                <w:iCs/>
                <w:lang w:val="fr-FR"/>
              </w:rPr>
              <w:t> </w:t>
            </w:r>
            <w:r w:rsidRPr="005643FF">
              <w:rPr>
                <w:bCs/>
                <w:iCs/>
                <w:lang w:val="fr-FR"/>
              </w:rPr>
              <w:t>?)</w:t>
            </w: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transcription phonétique</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r w:rsidRPr="00EE329C">
              <w:rPr>
                <w:lang w:val="fr-FR"/>
              </w:rPr>
              <w:t>(…)</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dans les formes latines, item(s) perdu(s) dans l'évolution ultérieure</w:t>
            </w:r>
          </w:p>
        </w:tc>
        <w:tc>
          <w:tcPr>
            <w:tcW w:w="2492" w:type="dxa"/>
            <w:shd w:val="clear" w:color="auto" w:fill="auto"/>
          </w:tcPr>
          <w:p w:rsidR="00EE329C" w:rsidRPr="00EE329C" w:rsidRDefault="00EE329C" w:rsidP="00317CCF">
            <w:pPr>
              <w:keepNext/>
              <w:jc w:val="left"/>
              <w:rPr>
                <w:bCs/>
                <w:iCs/>
                <w:lang w:val="fr-FR"/>
              </w:rPr>
            </w:pPr>
            <w:proofErr w:type="spellStart"/>
            <w:r w:rsidRPr="00EE329C">
              <w:rPr>
                <w:bCs/>
                <w:iCs/>
                <w:lang w:val="fr-FR"/>
              </w:rPr>
              <w:t>l</w:t>
            </w:r>
            <w:r w:rsidRPr="00EE329C">
              <w:rPr>
                <w:bCs/>
                <w:iCs/>
                <w:u w:val="single"/>
                <w:lang w:val="fr-FR"/>
              </w:rPr>
              <w:t>e</w:t>
            </w:r>
            <w:r w:rsidRPr="00EE329C">
              <w:rPr>
                <w:bCs/>
                <w:iCs/>
                <w:lang w:val="fr-FR"/>
              </w:rPr>
              <w:t>p</w:t>
            </w:r>
            <w:proofErr w:type="spellEnd"/>
            <w:r w:rsidRPr="00EE329C">
              <w:rPr>
                <w:bCs/>
                <w:iCs/>
                <w:lang w:val="fr-FR"/>
              </w:rPr>
              <w:t>(o)</w:t>
            </w:r>
            <w:proofErr w:type="spellStart"/>
            <w:r w:rsidRPr="00EE329C">
              <w:rPr>
                <w:bCs/>
                <w:iCs/>
                <w:lang w:val="fr-FR"/>
              </w:rPr>
              <w:t>re</w:t>
            </w:r>
            <w:proofErr w:type="spellEnd"/>
            <w:r w:rsidRPr="00EE329C">
              <w:rPr>
                <w:bCs/>
                <w:iCs/>
                <w:lang w:val="fr-FR"/>
              </w:rPr>
              <w:t xml:space="preserve"> &gt; </w:t>
            </w:r>
            <w:proofErr w:type="spellStart"/>
            <w:r w:rsidRPr="00EE329C">
              <w:rPr>
                <w:bCs/>
                <w:i/>
                <w:iCs/>
                <w:lang w:val="fr-FR"/>
              </w:rPr>
              <w:t>lievre</w:t>
            </w:r>
            <w:proofErr w:type="spellEnd"/>
            <w:r w:rsidRPr="00EE329C">
              <w:rPr>
                <w:bCs/>
                <w:iCs/>
                <w:lang w:val="fr-FR"/>
              </w:rPr>
              <w:t>, g</w:t>
            </w:r>
            <w:r w:rsidRPr="00EE329C">
              <w:rPr>
                <w:bCs/>
                <w:iCs/>
                <w:u w:val="single"/>
                <w:lang w:val="fr-FR"/>
              </w:rPr>
              <w:t>a</w:t>
            </w:r>
            <w:r w:rsidRPr="00EE329C">
              <w:rPr>
                <w:bCs/>
                <w:iCs/>
                <w:lang w:val="fr-FR"/>
              </w:rPr>
              <w:t xml:space="preserve">l(bi)nu &gt; </w:t>
            </w:r>
            <w:r w:rsidRPr="00EE329C">
              <w:rPr>
                <w:bCs/>
                <w:i/>
                <w:iCs/>
                <w:lang w:val="fr-FR"/>
              </w:rPr>
              <w:t>jaune</w:t>
            </w: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 xml:space="preserve">&lt;…&gt; </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forme graphique</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r w:rsidRPr="00EE329C">
              <w:rPr>
                <w:lang w:val="fr-FR"/>
              </w:rPr>
              <w:t>pop.</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évolution populaire, par opposition à des évolutions savantes ou par emprunt</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o.i</w:t>
            </w:r>
            <w:proofErr w:type="spellEnd"/>
            <w:r w:rsidRPr="00EE329C">
              <w:rPr>
                <w:lang w:val="fr-FR"/>
              </w:rPr>
              <w:t>.</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origine inconnue</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
        </w:tc>
        <w:tc>
          <w:tcPr>
            <w:tcW w:w="4815" w:type="dxa"/>
            <w:shd w:val="clear" w:color="auto" w:fill="auto"/>
          </w:tcPr>
          <w:p w:rsidR="00EE329C" w:rsidRPr="00EE329C" w:rsidRDefault="00EE329C" w:rsidP="00317CCF">
            <w:pPr>
              <w:keepNext/>
              <w:jc w:val="left"/>
              <w:rPr>
                <w:bCs/>
                <w:iCs/>
                <w:lang w:val="fr-FR"/>
              </w:rPr>
            </w:pP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9674EB" w:rsidRDefault="00EE329C" w:rsidP="00317CCF">
            <w:pPr>
              <w:pStyle w:val="Standard1"/>
              <w:ind w:firstLine="0"/>
              <w:rPr>
                <w:i/>
                <w:lang w:val="fr-FR"/>
              </w:rPr>
            </w:pPr>
            <w:r w:rsidRPr="009674EB">
              <w:rPr>
                <w:i/>
                <w:lang w:val="fr-FR"/>
              </w:rPr>
              <w:t>dictionnaires</w:t>
            </w:r>
          </w:p>
        </w:tc>
        <w:tc>
          <w:tcPr>
            <w:tcW w:w="4815" w:type="dxa"/>
            <w:shd w:val="clear" w:color="auto" w:fill="auto"/>
          </w:tcPr>
          <w:p w:rsidR="00EE329C" w:rsidRPr="00EE329C" w:rsidRDefault="00EE329C" w:rsidP="00317CCF">
            <w:pPr>
              <w:keepNext/>
              <w:jc w:val="left"/>
              <w:rPr>
                <w:bCs/>
                <w:iCs/>
                <w:lang w:val="fr-FR"/>
              </w:rPr>
            </w:pP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App.Pr</w:t>
            </w:r>
            <w:proofErr w:type="spellEnd"/>
            <w:r w:rsidRPr="00EE329C">
              <w:rPr>
                <w:lang w:val="fr-FR"/>
              </w:rPr>
              <w:t>. 13</w:t>
            </w:r>
          </w:p>
        </w:tc>
        <w:tc>
          <w:tcPr>
            <w:tcW w:w="4815" w:type="dxa"/>
            <w:shd w:val="clear" w:color="auto" w:fill="auto"/>
          </w:tcPr>
          <w:p w:rsidR="00EE329C" w:rsidRPr="00EE329C" w:rsidRDefault="00EE329C" w:rsidP="00317CCF">
            <w:pPr>
              <w:keepNext/>
              <w:jc w:val="left"/>
              <w:rPr>
                <w:bCs/>
                <w:iCs/>
                <w:lang w:val="fr-FR"/>
              </w:rPr>
            </w:pPr>
            <w:proofErr w:type="spellStart"/>
            <w:r w:rsidRPr="00EE329C">
              <w:rPr>
                <w:bCs/>
                <w:iCs/>
                <w:lang w:val="fr-FR"/>
              </w:rPr>
              <w:t>Appendix</w:t>
            </w:r>
            <w:proofErr w:type="spellEnd"/>
            <w:r w:rsidRPr="00EE329C">
              <w:rPr>
                <w:bCs/>
                <w:iCs/>
                <w:lang w:val="fr-FR"/>
              </w:rPr>
              <w:t xml:space="preserve"> </w:t>
            </w:r>
            <w:proofErr w:type="spellStart"/>
            <w:r w:rsidRPr="00EE329C">
              <w:rPr>
                <w:bCs/>
                <w:iCs/>
                <w:lang w:val="fr-FR"/>
              </w:rPr>
              <w:t>Probi</w:t>
            </w:r>
            <w:proofErr w:type="spellEnd"/>
            <w:r w:rsidRPr="00EE329C">
              <w:rPr>
                <w:bCs/>
                <w:iCs/>
                <w:lang w:val="fr-FR"/>
              </w:rPr>
              <w:t>, mot n</w:t>
            </w:r>
            <w:r w:rsidRPr="00EE329C">
              <w:rPr>
                <w:bCs/>
                <w:iCs/>
                <w:vertAlign w:val="superscript"/>
                <w:lang w:val="fr-FR"/>
              </w:rPr>
              <w:t>o</w:t>
            </w:r>
            <w:r w:rsidRPr="00EE329C">
              <w:rPr>
                <w:bCs/>
                <w:iCs/>
                <w:lang w:val="fr-FR"/>
              </w:rPr>
              <w:t xml:space="preserve"> 13</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r w:rsidRPr="00EE329C">
              <w:rPr>
                <w:bCs/>
                <w:iCs/>
              </w:rPr>
              <w:t>TL6</w:t>
            </w:r>
            <w:r w:rsidRPr="00EE329C">
              <w:rPr>
                <w:bCs/>
                <w:iCs/>
              </w:rPr>
              <w:noBreakHyphen/>
              <w:t>1203 : 45</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fldChar w:fldCharType="begin"/>
            </w:r>
            <w:r w:rsidRPr="00EE329C">
              <w:rPr>
                <w:bCs/>
                <w:iCs/>
                <w:lang w:val="fr-FR"/>
              </w:rPr>
              <w:instrText xml:space="preserve"> ADDIN EN.CITE &lt;EndNote&gt;&lt;Cite&gt;&lt;Author&gt;Tobler&lt;/Author&gt;&lt;Year&gt;1925-1995&lt;/Year&gt;&lt;RecNum&gt;4999&lt;/RecNum&gt;&lt;DisplayText&gt;Tobler et Lommatzsch¥&lt;/DisplayText&gt;&lt;record&gt;&lt;rec-number&gt;162&lt;/rec-number&gt;&lt;foreign-keys&gt;&lt;key app="EN" db-id="rw2xexpad5rxzoeddatxfwt1ezsxsedxepvp" timestamp="1583756179"&gt;162&lt;/key&gt;&lt;/foreign-keys&gt;&lt;ref-type name="Book"&gt;6&lt;/ref-type&gt;&lt;contributors&gt;&lt;authors&gt;&lt;author&gt;Tobler, Adolf&lt;/author&gt;&lt;author&gt;Lommatzsch, Erhard&lt;/author&gt;&lt;/authors&gt;&lt;/contributors&gt;&lt;titles&gt;&lt;title&gt;Altfranzösisches Wörterbuch&lt;/title&gt;&lt;/titles&gt;&lt;dates&gt;&lt;year&gt;1925-1995&lt;/year&gt;&lt;/dates&gt;&lt;pub-location&gt;Stuttgart&lt;/pub-location&gt;&lt;publisher&gt;Franz Steiner Verlag&lt;/publisher&gt;&lt;urls&gt;&lt;/urls&gt;&lt;custom1&gt;ano, elektronicka verze&lt;/custom1&gt;&lt;/record&gt;&lt;/Cite&gt;&lt;/EndNote&gt;</w:instrText>
            </w:r>
            <w:r w:rsidRPr="00EE329C">
              <w:rPr>
                <w:bCs/>
                <w:iCs/>
                <w:lang w:val="fr-FR"/>
              </w:rPr>
              <w:fldChar w:fldCharType="separate"/>
            </w:r>
            <w:r w:rsidRPr="00EE329C">
              <w:rPr>
                <w:bCs/>
                <w:iCs/>
                <w:noProof/>
                <w:lang w:val="fr-FR"/>
              </w:rPr>
              <w:t>Tobler et Lommatzsch</w:t>
            </w:r>
            <w:r w:rsidRPr="00EE329C">
              <w:rPr>
                <w:bCs/>
                <w:iCs/>
                <w:lang w:val="fr-FR"/>
              </w:rPr>
              <w:fldChar w:fldCharType="end"/>
            </w:r>
            <w:r w:rsidRPr="00EE329C">
              <w:rPr>
                <w:bCs/>
                <w:iCs/>
                <w:lang w:val="fr-FR"/>
              </w:rPr>
              <w:t xml:space="preserve"> (1925-1995), tome 6, page 1203, ligne 45</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lastRenderedPageBreak/>
              <w:t>GD</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fldChar w:fldCharType="begin"/>
            </w:r>
            <w:r w:rsidRPr="00EE329C">
              <w:rPr>
                <w:bCs/>
                <w:iCs/>
                <w:lang w:val="fr-FR"/>
              </w:rPr>
              <w:instrText xml:space="preserve"> ADDIN EN.CITE &lt;EndNote&gt;&lt;Cite&gt;&lt;Author&gt;Godefroy&lt;/Author&gt;&lt;Year&gt;1881-1902&lt;/Year&gt;&lt;RecNum&gt;5842&lt;/RecNum&gt;&lt;DisplayText&gt;Godefroy¥&lt;/DisplayText&gt;&lt;record&gt;&lt;rec-number&gt;163&lt;/rec-number&gt;&lt;foreign-keys&gt;&lt;key app="EN" db-id="rw2xexpad5rxzoeddatxfwt1ezsxsedxepvp" timestamp="1583756179"&gt;163&lt;/key&gt;&lt;/foreign-keys&gt;&lt;ref-type name="Book"&gt;6&lt;/ref-type&gt;&lt;contributors&gt;&lt;authors&gt;&lt;author&gt;Godefroy, Frédéric&lt;/author&gt;&lt;/authors&gt;&lt;/contributors&gt;&lt;titles&gt;&lt;title&gt;Dictionnaire de l&amp;apos;ancienne langue française et de tous ses dialectes du IXe au XVe siècle&lt;/title&gt;&lt;/titles&gt;&lt;dates&gt;&lt;year&gt;1881-1902&lt;/year&gt;&lt;/dates&gt;&lt;pub-location&gt;Paris&lt;/pub-location&gt;&lt;publisher&gt;Vieweg, Bouillon&lt;/publisher&gt;&lt;urls&gt;&lt;/urls&gt;&lt;custom1&gt;ne, est en ligne&lt;/custom1&gt;&lt;/record&gt;&lt;/Cite&gt;&lt;/EndNote&gt;</w:instrText>
            </w:r>
            <w:r w:rsidRPr="00EE329C">
              <w:rPr>
                <w:bCs/>
                <w:iCs/>
                <w:lang w:val="fr-FR"/>
              </w:rPr>
              <w:fldChar w:fldCharType="separate"/>
            </w:r>
            <w:r w:rsidRPr="00EE329C">
              <w:rPr>
                <w:bCs/>
                <w:iCs/>
                <w:noProof/>
                <w:lang w:val="fr-FR"/>
              </w:rPr>
              <w:t>Godefroy</w:t>
            </w:r>
            <w:r w:rsidRPr="00EE329C">
              <w:rPr>
                <w:bCs/>
                <w:iCs/>
                <w:lang w:val="fr-FR"/>
              </w:rPr>
              <w:fldChar w:fldCharType="end"/>
            </w:r>
            <w:r w:rsidRPr="00EE329C">
              <w:rPr>
                <w:bCs/>
                <w:iCs/>
                <w:lang w:val="fr-FR"/>
              </w:rPr>
              <w:t xml:space="preserve"> (1881-1902)</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GDC</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Compléments de Godefroy (1881-1902)</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proofErr w:type="spellStart"/>
            <w:r w:rsidRPr="00EE329C">
              <w:rPr>
                <w:lang w:val="fr-FR"/>
              </w:rPr>
              <w:t>TLFi</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Trésor de la Langue Française informatisé</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lang w:val="fr-FR"/>
              </w:rPr>
            </w:pPr>
            <w:r w:rsidRPr="00EE329C">
              <w:rPr>
                <w:lang w:val="fr-FR"/>
              </w:rPr>
              <w:t>EM</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fldChar w:fldCharType="begin"/>
            </w:r>
            <w:r w:rsidRPr="00EE329C">
              <w:rPr>
                <w:bCs/>
                <w:iCs/>
                <w:lang w:val="fr-FR"/>
              </w:rPr>
              <w:instrText xml:space="preserve"> ADDIN EN.CITE &lt;EndNote&gt;&lt;Cite&gt;&lt;Author&gt;Ernout&lt;/Author&gt;&lt;Year&gt;2001&lt;/Year&gt;&lt;RecNum&gt;4929&lt;/RecNum&gt;&lt;DisplayText&gt;Ernout et Meillet¥&lt;/DisplayText&gt;&lt;record&gt;&lt;rec-number&gt;164&lt;/rec-number&gt;&lt;foreign-keys&gt;&lt;key app="EN" db-id="rw2xexpad5rxzoeddatxfwt1ezsxsedxepvp" timestamp="1583756179"&gt;164&lt;/key&gt;&lt;/foreign-keys&gt;&lt;ref-type name="Book"&gt;6&lt;/ref-type&gt;&lt;contributors&gt;&lt;authors&gt;&lt;author&gt;Ernout, Alfred&lt;/author&gt;&lt;author&gt;Meillet, Antoine&lt;/author&gt;&lt;/authors&gt;&lt;/contributors&gt;&lt;titles&gt;&lt;title&gt;Dictionnaire Etymologique de la Langue Latine. Histoire des Mots&lt;/title&gt;&lt;/titles&gt;&lt;dates&gt;&lt;year&gt;2001&lt;/year&gt;&lt;/dates&gt;&lt;pub-location&gt;Retirage de la 4e édition augmentée d&amp;apos;additions et de corrections par Jacques André. Paris&lt;/pub-location&gt;&lt;publisher&gt;Klincksieck&lt;/publisher&gt;&lt;urls&gt;&lt;/urls&gt;&lt;custom1&gt;ano, jako cistý pdf&lt;/custom1&gt;&lt;/record&gt;&lt;/Cite&gt;&lt;/EndNote&gt;</w:instrText>
            </w:r>
            <w:r w:rsidRPr="00EE329C">
              <w:rPr>
                <w:bCs/>
                <w:iCs/>
                <w:lang w:val="fr-FR"/>
              </w:rPr>
              <w:fldChar w:fldCharType="separate"/>
            </w:r>
            <w:r w:rsidRPr="00EE329C">
              <w:rPr>
                <w:bCs/>
                <w:iCs/>
                <w:noProof/>
                <w:lang w:val="fr-FR"/>
              </w:rPr>
              <w:t>Ernout et Meillet</w:t>
            </w:r>
            <w:r w:rsidRPr="00EE329C">
              <w:rPr>
                <w:bCs/>
                <w:iCs/>
                <w:lang w:val="fr-FR"/>
              </w:rPr>
              <w:fldChar w:fldCharType="end"/>
            </w:r>
            <w:r w:rsidRPr="00EE329C">
              <w:rPr>
                <w:bCs/>
                <w:iCs/>
                <w:lang w:val="fr-FR"/>
              </w:rPr>
              <w:t xml:space="preserve"> (2001)</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lang w:val="fr-FR"/>
              </w:rPr>
            </w:pPr>
            <w:r w:rsidRPr="00EE329C">
              <w:rPr>
                <w:bCs/>
                <w:iCs/>
                <w:lang w:val="fr-FR"/>
              </w:rPr>
              <w:t>TACF</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Tableaux de conjugaison de l'ancien français (</w:t>
            </w:r>
            <w:r w:rsidRPr="00EE329C">
              <w:rPr>
                <w:bCs/>
                <w:iCs/>
                <w:lang w:val="fr-FR"/>
              </w:rPr>
              <w:fldChar w:fldCharType="begin"/>
            </w:r>
            <w:r w:rsidRPr="00EE329C">
              <w:rPr>
                <w:bCs/>
                <w:iCs/>
                <w:lang w:val="fr-FR"/>
              </w:rPr>
              <w:instrText xml:space="preserve"> ADDIN EN.CITE &lt;EndNote&gt;&lt;Cite&gt;&lt;Author&gt;Okada&lt;/Author&gt;&lt;Year&gt;2007-2012&lt;/Year&gt;&lt;RecNum&gt;5374&lt;/RecNum&gt;&lt;DisplayText&gt;Okada et Ogurisu¥&lt;/DisplayText&gt;&lt;record&gt;&lt;rec-number&gt;165&lt;/rec-number&gt;&lt;foreign-keys&gt;&lt;key app="EN" db-id="rw2xexpad5rxzoeddatxfwt1ezsxsedxepvp" timestamp="1583756179"&gt;165&lt;/key&gt;&lt;/foreign-keys&gt;&lt;ref-type name="Journal Article"&gt;17&lt;/ref-type&gt;&lt;contributors&gt;&lt;authors&gt;&lt;author&gt;Okada, Machio&lt;/author&gt;&lt;author&gt;Ogurisu, Hitoshi&lt;/author&gt;&lt;/authors&gt;&lt;/contributors&gt;&lt;titles&gt;&lt;title&gt;Tableaux de conjugaison de l&amp;apos;ancien français&lt;/title&gt;&lt;secondary-title&gt;Ressource électronique : http://micmap.org/dicfro/introduction/tableaux-de-conjugaison&lt;/secondary-title&gt;&lt;/titles&gt;&lt;periodical&gt;&lt;full-title&gt;Ressource électronique : http://micmap.org/dicfro/introduction/tableaux-de-conjugaison&lt;/full-title&gt;&lt;/periodical&gt;&lt;dates&gt;&lt;year&gt;2007-2012&lt;/year&gt;&lt;/dates&gt;&lt;urls&gt;&lt;/urls&gt;&lt;/record&gt;&lt;/Cite&gt;&lt;/EndNote&gt;</w:instrText>
            </w:r>
            <w:r w:rsidRPr="00EE329C">
              <w:rPr>
                <w:bCs/>
                <w:iCs/>
                <w:lang w:val="fr-FR"/>
              </w:rPr>
              <w:fldChar w:fldCharType="separate"/>
            </w:r>
            <w:r w:rsidRPr="00EE329C">
              <w:rPr>
                <w:bCs/>
                <w:iCs/>
                <w:noProof/>
                <w:lang w:val="fr-FR"/>
              </w:rPr>
              <w:t>Okada et Ogurisu</w:t>
            </w:r>
            <w:r w:rsidRPr="00EE329C">
              <w:rPr>
                <w:bCs/>
                <w:iCs/>
                <w:lang w:val="fr-FR"/>
              </w:rPr>
              <w:fldChar w:fldCharType="end"/>
            </w:r>
            <w:r w:rsidRPr="00EE329C">
              <w:rPr>
                <w:bCs/>
                <w:iCs/>
                <w:lang w:val="fr-FR"/>
              </w:rPr>
              <w:t xml:space="preserve"> 2007-2012)</w:t>
            </w:r>
          </w:p>
        </w:tc>
        <w:tc>
          <w:tcPr>
            <w:tcW w:w="2492" w:type="dxa"/>
            <w:shd w:val="clear" w:color="auto" w:fill="auto"/>
          </w:tcPr>
          <w:p w:rsidR="00EE329C" w:rsidRPr="00EE329C" w:rsidRDefault="00EE329C" w:rsidP="00317CCF">
            <w:pPr>
              <w:keepNext/>
              <w:rPr>
                <w:bCs/>
                <w:iCs/>
                <w:lang w:val="fr-FR"/>
              </w:rPr>
            </w:pPr>
          </w:p>
        </w:tc>
      </w:tr>
      <w:tr w:rsidR="00EE329C" w:rsidRPr="00D06560" w:rsidTr="005643FF">
        <w:trPr>
          <w:cantSplit/>
        </w:trPr>
        <w:tc>
          <w:tcPr>
            <w:tcW w:w="1806" w:type="dxa"/>
          </w:tcPr>
          <w:p w:rsidR="00EE329C" w:rsidRPr="00EE329C" w:rsidRDefault="00EE329C" w:rsidP="00317CCF">
            <w:pPr>
              <w:pStyle w:val="Standard1"/>
              <w:ind w:firstLine="0"/>
              <w:rPr>
                <w:bCs/>
                <w:iCs/>
                <w:lang w:val="fr-FR"/>
              </w:rPr>
            </w:pPr>
            <w:r w:rsidRPr="00EE329C">
              <w:rPr>
                <w:bCs/>
                <w:iCs/>
                <w:lang w:val="fr-FR"/>
              </w:rPr>
              <w:t>DELG</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Dictionnaire Etymologique de la Langue Grecque (</w:t>
            </w:r>
            <w:r w:rsidRPr="00EE329C">
              <w:rPr>
                <w:bCs/>
                <w:iCs/>
                <w:lang w:val="fr-FR"/>
              </w:rPr>
              <w:fldChar w:fldCharType="begin"/>
            </w:r>
            <w:r w:rsidRPr="00EE329C">
              <w:rPr>
                <w:bCs/>
                <w:iCs/>
                <w:lang w:val="fr-FR"/>
              </w:rPr>
              <w:instrText xml:space="preserve"> ADDIN EN.CITE &lt;EndNote&gt;&lt;Cite&gt;&lt;Author&gt;Chantraine&lt;/Author&gt;&lt;Year&gt;1968-1977&lt;/Year&gt;&lt;RecNum&gt;5885&lt;/RecNum&gt;&lt;DisplayText&gt;Chantraine¥&lt;/DisplayText&gt;&lt;record&gt;&lt;rec-number&gt;166&lt;/rec-number&gt;&lt;foreign-keys&gt;&lt;key app="EN" db-id="rw2xexpad5rxzoeddatxfwt1ezsxsedxepvp" timestamp="1583756179"&gt;166&lt;/key&gt;&lt;/foreign-keys&gt;&lt;ref-type name="Book"&gt;6&lt;/ref-type&gt;&lt;contributors&gt;&lt;authors&gt;&lt;author&gt;Chantraine, Michel&lt;/author&gt;&lt;/authors&gt;&lt;/contributors&gt;&lt;titles&gt;&lt;title&gt;Dictionnaire étymologique de la langue grecque&lt;/title&gt;&lt;/titles&gt;&lt;dates&gt;&lt;year&gt;1968-1977&lt;/year&gt;&lt;/dates&gt;&lt;pub-location&gt;Paris&lt;/pub-location&gt;&lt;publisher&gt;Klicksieck&lt;/publisher&gt;&lt;urls&gt;&lt;/urls&gt;&lt;custom1&gt;ano, jako cistý pdf&lt;/custom1&gt;&lt;/record&gt;&lt;/Cite&gt;&lt;/EndNote&gt;</w:instrText>
            </w:r>
            <w:r w:rsidRPr="00EE329C">
              <w:rPr>
                <w:bCs/>
                <w:iCs/>
                <w:lang w:val="fr-FR"/>
              </w:rPr>
              <w:fldChar w:fldCharType="separate"/>
            </w:r>
            <w:r w:rsidRPr="00EE329C">
              <w:rPr>
                <w:bCs/>
                <w:iCs/>
                <w:noProof/>
                <w:lang w:val="fr-FR"/>
              </w:rPr>
              <w:t>Chantraine</w:t>
            </w:r>
            <w:r w:rsidRPr="00EE329C">
              <w:rPr>
                <w:bCs/>
                <w:iCs/>
                <w:lang w:val="fr-FR"/>
              </w:rPr>
              <w:fldChar w:fldCharType="end"/>
            </w:r>
            <w:r w:rsidRPr="00EE329C">
              <w:rPr>
                <w:bCs/>
                <w:iCs/>
                <w:lang w:val="fr-FR"/>
              </w:rPr>
              <w:t xml:space="preserve"> 1968-1977)</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bCs/>
                <w:iCs/>
                <w:lang w:val="fr-FR"/>
              </w:rPr>
            </w:pPr>
            <w:r w:rsidRPr="00EE329C">
              <w:rPr>
                <w:bCs/>
                <w:iCs/>
                <w:lang w:val="fr-FR"/>
              </w:rPr>
              <w:t>REW</w:t>
            </w:r>
          </w:p>
        </w:tc>
        <w:tc>
          <w:tcPr>
            <w:tcW w:w="4815" w:type="dxa"/>
            <w:shd w:val="clear" w:color="auto" w:fill="auto"/>
          </w:tcPr>
          <w:p w:rsidR="00EE329C" w:rsidRPr="00EE329C" w:rsidRDefault="00EE329C" w:rsidP="00317CCF">
            <w:pPr>
              <w:keepNext/>
              <w:jc w:val="left"/>
              <w:rPr>
                <w:bCs/>
                <w:iCs/>
                <w:lang w:val="en-US"/>
              </w:rPr>
            </w:pPr>
            <w:proofErr w:type="spellStart"/>
            <w:r w:rsidRPr="00EE329C">
              <w:rPr>
                <w:bCs/>
                <w:iCs/>
                <w:lang w:val="en-US"/>
              </w:rPr>
              <w:t>Romanisches</w:t>
            </w:r>
            <w:proofErr w:type="spellEnd"/>
            <w:r w:rsidRPr="00EE329C">
              <w:rPr>
                <w:bCs/>
                <w:iCs/>
                <w:lang w:val="en-US"/>
              </w:rPr>
              <w:t xml:space="preserve"> </w:t>
            </w:r>
            <w:proofErr w:type="spellStart"/>
            <w:r w:rsidRPr="00EE329C">
              <w:rPr>
                <w:bCs/>
                <w:iCs/>
                <w:lang w:val="en-US"/>
              </w:rPr>
              <w:t>Etymologisches</w:t>
            </w:r>
            <w:proofErr w:type="spellEnd"/>
            <w:r w:rsidRPr="00EE329C">
              <w:rPr>
                <w:bCs/>
                <w:iCs/>
                <w:lang w:val="en-US"/>
              </w:rPr>
              <w:t xml:space="preserve"> </w:t>
            </w:r>
            <w:proofErr w:type="spellStart"/>
            <w:r w:rsidRPr="00EE329C">
              <w:rPr>
                <w:bCs/>
                <w:iCs/>
                <w:lang w:val="en-US"/>
              </w:rPr>
              <w:t>Wörterbuch</w:t>
            </w:r>
            <w:proofErr w:type="spellEnd"/>
            <w:r w:rsidRPr="00EE329C">
              <w:rPr>
                <w:bCs/>
                <w:iCs/>
                <w:lang w:val="en-US"/>
              </w:rPr>
              <w:t xml:space="preserve"> (</w:t>
            </w:r>
            <w:r w:rsidRPr="00EE329C">
              <w:rPr>
                <w:bCs/>
                <w:iCs/>
                <w:lang w:val="en-US"/>
              </w:rPr>
              <w:fldChar w:fldCharType="begin"/>
            </w:r>
            <w:r w:rsidRPr="00EE329C">
              <w:rPr>
                <w:bCs/>
                <w:iCs/>
                <w:lang w:val="en-US"/>
              </w:rPr>
              <w:instrText xml:space="preserve"> ADDIN EN.CITE &lt;EndNote&gt;&lt;Cite&gt;&lt;Author&gt;Meyer-Lübke&lt;/Author&gt;&lt;Year&gt;1935&lt;/Year&gt;&lt;RecNum&gt;2338&lt;/RecNum&gt;&lt;DisplayText&gt;Meyer-Lübke¥&lt;/DisplayText&gt;&lt;record&gt;&lt;rec-number&gt;167&lt;/rec-number&gt;&lt;foreign-keys&gt;&lt;key app="EN" db-id="rw2xexpad5rxzoeddatxfwt1ezsxsedxepvp" timestamp="1583756179"&gt;167&lt;/key&gt;&lt;/foreign-keys&gt;&lt;ref-type name="Book"&gt;6&lt;/ref-type&gt;&lt;contributors&gt;&lt;authors&gt;&lt;author&gt;Meyer-Lübke, Wilhelm&lt;/author&gt;&lt;/authors&gt;&lt;/contributors&gt;&lt;titles&gt;&lt;title&gt;Romanisches Etymologisches Wörterbuch&lt;/title&gt;&lt;/titles&gt;&lt;dates&gt;&lt;year&gt;1935&lt;/year&gt;&lt;/dates&gt;&lt;pub-location&gt;3e éd. Heidelberg&lt;/pub-location&gt;&lt;publisher&gt;Carl Winter&lt;/publisher&gt;&lt;urls&gt;&lt;/urls&gt;&lt;custom1&gt;ano, jako cistý pdf&amp;#xD;labocom, la 4e éd Hdgb 68 est un reprint de la 3e.&lt;/custom1&gt;&lt;/record&gt;&lt;/Cite&gt;&lt;/EndNote&gt;</w:instrText>
            </w:r>
            <w:r w:rsidRPr="00EE329C">
              <w:rPr>
                <w:bCs/>
                <w:iCs/>
                <w:lang w:val="en-US"/>
              </w:rPr>
              <w:fldChar w:fldCharType="separate"/>
            </w:r>
            <w:r w:rsidRPr="00EE329C">
              <w:rPr>
                <w:bCs/>
                <w:iCs/>
                <w:noProof/>
                <w:lang w:val="en-US"/>
              </w:rPr>
              <w:t>Meyer-Lübke</w:t>
            </w:r>
            <w:r w:rsidRPr="00EE329C">
              <w:rPr>
                <w:bCs/>
                <w:iCs/>
                <w:lang w:val="en-US"/>
              </w:rPr>
              <w:fldChar w:fldCharType="end"/>
            </w:r>
            <w:r w:rsidRPr="00EE329C">
              <w:rPr>
                <w:bCs/>
                <w:iCs/>
                <w:lang w:val="en-US"/>
              </w:rPr>
              <w:t xml:space="preserve"> 1935)</w:t>
            </w:r>
          </w:p>
        </w:tc>
        <w:tc>
          <w:tcPr>
            <w:tcW w:w="2492" w:type="dxa"/>
            <w:shd w:val="clear" w:color="auto" w:fill="auto"/>
          </w:tcPr>
          <w:p w:rsidR="00EE329C" w:rsidRPr="00EE329C" w:rsidRDefault="00EE329C" w:rsidP="00317CCF">
            <w:pPr>
              <w:keepNext/>
              <w:rPr>
                <w:bCs/>
                <w:iCs/>
                <w:lang w:val="en-US"/>
              </w:rPr>
            </w:pPr>
          </w:p>
        </w:tc>
      </w:tr>
      <w:tr w:rsidR="00EE329C" w:rsidRPr="00D06560" w:rsidTr="005643FF">
        <w:trPr>
          <w:cantSplit/>
        </w:trPr>
        <w:tc>
          <w:tcPr>
            <w:tcW w:w="1806" w:type="dxa"/>
          </w:tcPr>
          <w:p w:rsidR="00EE329C" w:rsidRPr="00EE329C" w:rsidRDefault="00EE329C" w:rsidP="00317CCF">
            <w:pPr>
              <w:pStyle w:val="Standard1"/>
              <w:ind w:firstLine="0"/>
              <w:rPr>
                <w:bCs/>
                <w:iCs/>
                <w:lang w:val="fr-FR"/>
              </w:rPr>
            </w:pPr>
            <w:r w:rsidRPr="00EE329C">
              <w:rPr>
                <w:bCs/>
                <w:iCs/>
                <w:lang w:val="fr-FR"/>
              </w:rPr>
              <w:t>DECT</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Dictionnaire Electronique de Chrétien de Troyes (http://www.atilf.fr/dect/)</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bCs/>
                <w:iCs/>
                <w:lang w:val="fr-FR"/>
              </w:rPr>
            </w:pPr>
            <w:r w:rsidRPr="00EE329C">
              <w:rPr>
                <w:bCs/>
                <w:iCs/>
                <w:lang w:val="fr-FR"/>
              </w:rPr>
              <w:t>FEW 3 : 123b</w:t>
            </w:r>
          </w:p>
        </w:tc>
        <w:tc>
          <w:tcPr>
            <w:tcW w:w="4815" w:type="dxa"/>
            <w:shd w:val="clear" w:color="auto" w:fill="auto"/>
          </w:tcPr>
          <w:p w:rsidR="00EE329C" w:rsidRPr="00EE329C" w:rsidRDefault="00EE329C" w:rsidP="00317CCF">
            <w:pPr>
              <w:keepNext/>
              <w:jc w:val="left"/>
              <w:rPr>
                <w:bCs/>
                <w:iCs/>
                <w:lang w:val="en-US"/>
              </w:rPr>
            </w:pPr>
            <w:proofErr w:type="spellStart"/>
            <w:r w:rsidRPr="00EE329C">
              <w:rPr>
                <w:bCs/>
                <w:iCs/>
                <w:lang w:val="en-US"/>
              </w:rPr>
              <w:t>Französisches</w:t>
            </w:r>
            <w:proofErr w:type="spellEnd"/>
            <w:r w:rsidRPr="00EE329C">
              <w:rPr>
                <w:bCs/>
                <w:iCs/>
                <w:lang w:val="en-US"/>
              </w:rPr>
              <w:t xml:space="preserve"> </w:t>
            </w:r>
            <w:proofErr w:type="spellStart"/>
            <w:r w:rsidRPr="00EE329C">
              <w:rPr>
                <w:bCs/>
                <w:iCs/>
                <w:lang w:val="en-US"/>
              </w:rPr>
              <w:t>Etymologisches</w:t>
            </w:r>
            <w:proofErr w:type="spellEnd"/>
            <w:r w:rsidRPr="00EE329C">
              <w:rPr>
                <w:bCs/>
                <w:iCs/>
                <w:lang w:val="en-US"/>
              </w:rPr>
              <w:t xml:space="preserve"> </w:t>
            </w:r>
            <w:proofErr w:type="spellStart"/>
            <w:r w:rsidRPr="00EE329C">
              <w:rPr>
                <w:bCs/>
                <w:iCs/>
                <w:lang w:val="en-US"/>
              </w:rPr>
              <w:t>Wörterbuch</w:t>
            </w:r>
            <w:proofErr w:type="spellEnd"/>
            <w:r w:rsidRPr="00EE329C">
              <w:rPr>
                <w:bCs/>
                <w:iCs/>
                <w:lang w:val="en-US"/>
              </w:rPr>
              <w:t xml:space="preserve"> (</w:t>
            </w:r>
            <w:r w:rsidRPr="00EE329C">
              <w:rPr>
                <w:bCs/>
                <w:iCs/>
                <w:lang w:val="en-US"/>
              </w:rPr>
              <w:fldChar w:fldCharType="begin"/>
            </w:r>
            <w:r w:rsidRPr="00EE329C">
              <w:rPr>
                <w:bCs/>
                <w:iCs/>
                <w:lang w:val="en-US"/>
              </w:rPr>
              <w:instrText xml:space="preserve"> ADDIN EN.CITE &lt;EndNote&gt;&lt;Cite&gt;&lt;Author&gt;von Wartburg&lt;/Author&gt;&lt;Year&gt;1948-2002&lt;/Year&gt;&lt;RecNum&gt;5887&lt;/RecNum&gt;&lt;DisplayText&gt;von Wartburg¥&lt;/DisplayText&gt;&lt;record&gt;&lt;rec-number&gt;168&lt;/rec-number&gt;&lt;foreign-keys&gt;&lt;key app="EN" db-id="rw2xexpad5rxzoeddatxfwt1ezsxsedxepvp" timestamp="1583756179"&gt;168&lt;/key&gt;&lt;/foreign-keys&gt;&lt;ref-type name="Book"&gt;6&lt;/ref-type&gt;&lt;contributors&gt;&lt;authors&gt;&lt;author&gt;von Wartburg, Walther&lt;/author&gt;&lt;/authors&gt;&lt;/contributors&gt;&lt;titles&gt;&lt;title&gt;Französisches Etymologisches Wörterbuch. 25 Vol.&lt;/title&gt;&lt;/titles&gt;&lt;dates&gt;&lt;year&gt;1948-2002&lt;/year&gt;&lt;/dates&gt;&lt;pub-location&gt;Tübingen, Basel&lt;/pub-location&gt;&lt;publisher&gt;Mohr, Helbing &amp;amp; Lichtenhahn, Zbinden&lt;/publisher&gt;&lt;urls&gt;&lt;/urls&gt;&lt;custom1&gt;ano, jako scanovaný pdf&lt;/custom1&gt;&lt;/record&gt;&lt;/Cite&gt;&lt;/EndNote&gt;</w:instrText>
            </w:r>
            <w:r w:rsidRPr="00EE329C">
              <w:rPr>
                <w:bCs/>
                <w:iCs/>
                <w:lang w:val="en-US"/>
              </w:rPr>
              <w:fldChar w:fldCharType="separate"/>
            </w:r>
            <w:r w:rsidRPr="00EE329C">
              <w:rPr>
                <w:bCs/>
                <w:iCs/>
                <w:noProof/>
                <w:lang w:val="en-US"/>
              </w:rPr>
              <w:t>von Wartburg</w:t>
            </w:r>
            <w:r w:rsidRPr="00EE329C">
              <w:rPr>
                <w:bCs/>
                <w:iCs/>
                <w:lang w:val="en-US"/>
              </w:rPr>
              <w:fldChar w:fldCharType="end"/>
            </w:r>
            <w:r w:rsidR="009674EB">
              <w:rPr>
                <w:bCs/>
                <w:iCs/>
                <w:lang w:val="en-US"/>
              </w:rPr>
              <w:t xml:space="preserve"> 1934</w:t>
            </w:r>
            <w:r w:rsidRPr="00EE329C">
              <w:rPr>
                <w:bCs/>
                <w:iCs/>
                <w:lang w:val="en-US"/>
              </w:rPr>
              <w:t xml:space="preserve">-2002), tome 3, page 123, </w:t>
            </w:r>
            <w:proofErr w:type="spellStart"/>
            <w:r w:rsidRPr="00EE329C">
              <w:rPr>
                <w:bCs/>
                <w:iCs/>
                <w:lang w:val="en-US"/>
              </w:rPr>
              <w:t>colonne</w:t>
            </w:r>
            <w:proofErr w:type="spellEnd"/>
            <w:r w:rsidRPr="00EE329C">
              <w:rPr>
                <w:bCs/>
                <w:iCs/>
                <w:lang w:val="en-US"/>
              </w:rPr>
              <w:t xml:space="preserve"> b.</w:t>
            </w:r>
          </w:p>
        </w:tc>
        <w:tc>
          <w:tcPr>
            <w:tcW w:w="2492" w:type="dxa"/>
            <w:shd w:val="clear" w:color="auto" w:fill="auto"/>
          </w:tcPr>
          <w:p w:rsidR="00EE329C" w:rsidRPr="00EE329C" w:rsidRDefault="00EE329C" w:rsidP="00317CCF">
            <w:pPr>
              <w:keepNext/>
              <w:rPr>
                <w:bCs/>
                <w:iCs/>
                <w:lang w:val="en-US"/>
              </w:rPr>
            </w:pPr>
          </w:p>
        </w:tc>
      </w:tr>
      <w:tr w:rsidR="00EE329C" w:rsidRPr="00EE329C" w:rsidTr="005643FF">
        <w:trPr>
          <w:cantSplit/>
        </w:trPr>
        <w:tc>
          <w:tcPr>
            <w:tcW w:w="1806" w:type="dxa"/>
          </w:tcPr>
          <w:p w:rsidR="00EE329C" w:rsidRPr="00EE329C" w:rsidRDefault="00EE329C" w:rsidP="00317CCF">
            <w:pPr>
              <w:pStyle w:val="Standard1"/>
              <w:ind w:firstLine="0"/>
              <w:rPr>
                <w:bCs/>
                <w:iCs/>
                <w:lang w:val="fr-FR"/>
              </w:rPr>
            </w:pPr>
            <w:r w:rsidRPr="00EE329C">
              <w:rPr>
                <w:bCs/>
                <w:iCs/>
                <w:lang w:val="fr-FR"/>
              </w:rPr>
              <w:t>Nègre 10234</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n</w:t>
            </w:r>
            <w:r w:rsidRPr="00EE329C">
              <w:rPr>
                <w:bCs/>
                <w:iCs/>
                <w:vertAlign w:val="superscript"/>
                <w:lang w:val="fr-FR"/>
              </w:rPr>
              <w:t>o</w:t>
            </w:r>
            <w:r w:rsidRPr="00EE329C">
              <w:rPr>
                <w:bCs/>
                <w:iCs/>
                <w:lang w:val="fr-FR"/>
              </w:rPr>
              <w:t xml:space="preserve"> 10234 de </w:t>
            </w:r>
            <w:r w:rsidRPr="00EE329C">
              <w:rPr>
                <w:bCs/>
                <w:iCs/>
                <w:lang w:val="fr-FR"/>
              </w:rPr>
              <w:fldChar w:fldCharType="begin"/>
            </w:r>
            <w:r w:rsidRPr="00EE329C">
              <w:rPr>
                <w:bCs/>
                <w:iCs/>
                <w:lang w:val="fr-FR"/>
              </w:rPr>
              <w:instrText xml:space="preserve"> ADDIN EN.CITE &lt;EndNote&gt;&lt;Cite&gt;&lt;Author&gt;Nègre&lt;/Author&gt;&lt;Year&gt;1990-1991&lt;/Year&gt;&lt;RecNum&gt;5512&lt;/RecNum&gt;&lt;DisplayText&gt;Nègre¥&lt;/DisplayText&gt;&lt;record&gt;&lt;rec-number&gt;169&lt;/rec-number&gt;&lt;foreign-keys&gt;&lt;key app="EN" db-id="rw2xexpad5rxzoeddatxfwt1ezsxsedxepvp" timestamp="1583756179"&gt;169&lt;/key&gt;&lt;/foreign-keys&gt;&lt;ref-type name="Book"&gt;6&lt;/ref-type&gt;&lt;contributors&gt;&lt;authors&gt;&lt;author&gt;Nègre, Ernest&lt;/author&gt;&lt;/authors&gt;&lt;/contributors&gt;&lt;titles&gt;&lt;title&gt;Toponymie Générale de la France. 3 Vols.&lt;/title&gt;&lt;/titles&gt;&lt;dates&gt;&lt;year&gt;1990-1991&lt;/year&gt;&lt;/dates&gt;&lt;pub-location&gt;Genève&lt;/pub-location&gt;&lt;publisher&gt;Droz&lt;/publisher&gt;&lt;urls&gt;&lt;/urls&gt;&lt;custom1&gt;ano, vechny tri stoki na knihovne&lt;/custom1&gt;&lt;/record&gt;&lt;/Cite&gt;&lt;/EndNote&gt;</w:instrText>
            </w:r>
            <w:r w:rsidRPr="00EE329C">
              <w:rPr>
                <w:bCs/>
                <w:iCs/>
                <w:lang w:val="fr-FR"/>
              </w:rPr>
              <w:fldChar w:fldCharType="separate"/>
            </w:r>
            <w:r w:rsidRPr="00EE329C">
              <w:rPr>
                <w:bCs/>
                <w:iCs/>
                <w:noProof/>
                <w:lang w:val="fr-FR"/>
              </w:rPr>
              <w:t>Nègre</w:t>
            </w:r>
            <w:r w:rsidRPr="00EE329C">
              <w:rPr>
                <w:bCs/>
                <w:iCs/>
                <w:lang w:val="fr-FR"/>
              </w:rPr>
              <w:fldChar w:fldCharType="end"/>
            </w:r>
            <w:r w:rsidRPr="00EE329C">
              <w:rPr>
                <w:bCs/>
                <w:iCs/>
                <w:lang w:val="fr-FR"/>
              </w:rPr>
              <w:t xml:space="preserve"> (1990-1991)</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bCs/>
                <w:iCs/>
                <w:lang w:val="fr-FR"/>
              </w:rPr>
            </w:pPr>
          </w:p>
        </w:tc>
        <w:tc>
          <w:tcPr>
            <w:tcW w:w="4815" w:type="dxa"/>
            <w:shd w:val="clear" w:color="auto" w:fill="auto"/>
          </w:tcPr>
          <w:p w:rsidR="00EE329C" w:rsidRPr="00EE329C" w:rsidRDefault="00EE329C" w:rsidP="00317CCF">
            <w:pPr>
              <w:keepNext/>
              <w:jc w:val="left"/>
              <w:rPr>
                <w:bCs/>
                <w:iCs/>
                <w:lang w:val="fr-FR"/>
              </w:rPr>
            </w:pP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9674EB" w:rsidRDefault="00EE329C" w:rsidP="00317CCF">
            <w:pPr>
              <w:pStyle w:val="Standard1"/>
              <w:ind w:firstLine="0"/>
              <w:rPr>
                <w:bCs/>
                <w:i/>
                <w:iCs/>
                <w:lang w:val="fr-FR"/>
              </w:rPr>
            </w:pPr>
            <w:r w:rsidRPr="009674EB">
              <w:rPr>
                <w:bCs/>
                <w:i/>
                <w:iCs/>
                <w:lang w:val="fr-FR"/>
              </w:rPr>
              <w:t>textes</w:t>
            </w:r>
          </w:p>
        </w:tc>
        <w:tc>
          <w:tcPr>
            <w:tcW w:w="4815" w:type="dxa"/>
            <w:shd w:val="clear" w:color="auto" w:fill="auto"/>
          </w:tcPr>
          <w:p w:rsidR="00EE329C" w:rsidRPr="00EE329C" w:rsidRDefault="00EE329C" w:rsidP="00317CCF">
            <w:pPr>
              <w:keepNext/>
              <w:jc w:val="left"/>
              <w:rPr>
                <w:bCs/>
                <w:iCs/>
                <w:lang w:val="fr-FR"/>
              </w:rPr>
            </w:pP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C81F40" w:rsidP="00317CCF">
            <w:pPr>
              <w:pStyle w:val="Standard1"/>
              <w:ind w:firstLine="0"/>
              <w:rPr>
                <w:bCs/>
                <w:iCs/>
                <w:lang w:val="fr-FR"/>
              </w:rPr>
            </w:pPr>
            <w:proofErr w:type="spellStart"/>
            <w:r>
              <w:rPr>
                <w:bCs/>
                <w:iCs/>
                <w:lang w:val="fr-FR"/>
              </w:rPr>
              <w:t>St</w:t>
            </w:r>
            <w:r w:rsidR="00EE329C" w:rsidRPr="00EE329C">
              <w:rPr>
                <w:bCs/>
                <w:iCs/>
                <w:lang w:val="fr-FR"/>
              </w:rPr>
              <w:t>Lég</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Saint Léger</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bCs/>
                <w:iCs/>
                <w:lang w:val="fr-FR"/>
              </w:rPr>
            </w:pPr>
            <w:proofErr w:type="spellStart"/>
            <w:r w:rsidRPr="00EE329C">
              <w:rPr>
                <w:bCs/>
                <w:iCs/>
                <w:lang w:val="fr-FR"/>
              </w:rPr>
              <w:t>Eul</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Eulalie</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bCs/>
                <w:iCs/>
                <w:lang w:val="fr-FR"/>
              </w:rPr>
            </w:pPr>
            <w:proofErr w:type="spellStart"/>
            <w:r w:rsidRPr="00EE329C">
              <w:rPr>
                <w:bCs/>
                <w:iCs/>
                <w:lang w:val="fr-FR"/>
              </w:rPr>
              <w:t>Rol</w:t>
            </w:r>
            <w:proofErr w:type="spellEnd"/>
          </w:p>
        </w:tc>
        <w:tc>
          <w:tcPr>
            <w:tcW w:w="4815" w:type="dxa"/>
            <w:shd w:val="clear" w:color="auto" w:fill="auto"/>
          </w:tcPr>
          <w:p w:rsidR="00EE329C" w:rsidRPr="00EE329C" w:rsidRDefault="00EE329C" w:rsidP="00317CCF">
            <w:pPr>
              <w:keepNext/>
              <w:jc w:val="left"/>
              <w:rPr>
                <w:bCs/>
                <w:iCs/>
                <w:lang w:val="fr-FR"/>
              </w:rPr>
            </w:pPr>
            <w:r w:rsidRPr="00EE329C">
              <w:rPr>
                <w:bCs/>
                <w:iCs/>
                <w:lang w:val="fr-FR"/>
              </w:rPr>
              <w:t>Roland</w:t>
            </w:r>
          </w:p>
        </w:tc>
        <w:tc>
          <w:tcPr>
            <w:tcW w:w="2492" w:type="dxa"/>
            <w:shd w:val="clear" w:color="auto" w:fill="auto"/>
          </w:tcPr>
          <w:p w:rsidR="00EE329C" w:rsidRPr="00EE329C" w:rsidRDefault="00EE329C" w:rsidP="00317CCF">
            <w:pPr>
              <w:keepNext/>
              <w:rPr>
                <w:bCs/>
                <w:iCs/>
                <w:lang w:val="fr-FR"/>
              </w:rPr>
            </w:pPr>
          </w:p>
        </w:tc>
      </w:tr>
      <w:tr w:rsidR="00EE329C" w:rsidRPr="00EE329C" w:rsidTr="005643FF">
        <w:trPr>
          <w:cantSplit/>
        </w:trPr>
        <w:tc>
          <w:tcPr>
            <w:tcW w:w="1806" w:type="dxa"/>
          </w:tcPr>
          <w:p w:rsidR="00EE329C" w:rsidRPr="00EE329C" w:rsidRDefault="00EE329C" w:rsidP="00317CCF">
            <w:pPr>
              <w:pStyle w:val="Standard1"/>
              <w:ind w:firstLine="0"/>
              <w:rPr>
                <w:bCs/>
                <w:iCs/>
                <w:lang w:val="fr-FR"/>
              </w:rPr>
            </w:pPr>
            <w:r w:rsidRPr="00EE329C">
              <w:rPr>
                <w:bCs/>
                <w:iCs/>
                <w:lang w:val="fr-FR"/>
              </w:rPr>
              <w:t>Alex</w:t>
            </w:r>
          </w:p>
        </w:tc>
        <w:tc>
          <w:tcPr>
            <w:tcW w:w="4815" w:type="dxa"/>
            <w:shd w:val="clear" w:color="auto" w:fill="auto"/>
          </w:tcPr>
          <w:p w:rsidR="00EE329C" w:rsidRPr="00EE329C" w:rsidRDefault="00EE329C" w:rsidP="00317CCF">
            <w:pPr>
              <w:keepNext/>
              <w:jc w:val="left"/>
              <w:rPr>
                <w:bCs/>
                <w:iCs/>
                <w:lang w:val="fr-FR"/>
              </w:rPr>
            </w:pPr>
            <w:r w:rsidRPr="00EE329C">
              <w:rPr>
                <w:bCs/>
                <w:iCs/>
                <w:lang w:val="fr-FR"/>
              </w:rPr>
              <w:t>Alexis</w:t>
            </w:r>
          </w:p>
        </w:tc>
        <w:tc>
          <w:tcPr>
            <w:tcW w:w="2492" w:type="dxa"/>
            <w:shd w:val="clear" w:color="auto" w:fill="auto"/>
          </w:tcPr>
          <w:p w:rsidR="00EE329C" w:rsidRPr="00EE329C" w:rsidRDefault="00EE329C" w:rsidP="00317CCF">
            <w:pPr>
              <w:keepNext/>
              <w:rPr>
                <w:bCs/>
                <w:iCs/>
                <w:lang w:val="fr-FR"/>
              </w:rPr>
            </w:pPr>
          </w:p>
        </w:tc>
      </w:tr>
      <w:tr w:rsidR="00C81F40" w:rsidRPr="00EE329C" w:rsidTr="005643FF">
        <w:trPr>
          <w:cantSplit/>
        </w:trPr>
        <w:tc>
          <w:tcPr>
            <w:tcW w:w="1806" w:type="dxa"/>
          </w:tcPr>
          <w:p w:rsidR="00C81F40" w:rsidRPr="00EE329C" w:rsidRDefault="00C81F40" w:rsidP="00317CCF">
            <w:pPr>
              <w:pStyle w:val="Standard1"/>
              <w:ind w:firstLine="0"/>
              <w:rPr>
                <w:bCs/>
                <w:iCs/>
                <w:lang w:val="fr-FR"/>
              </w:rPr>
            </w:pPr>
            <w:proofErr w:type="spellStart"/>
            <w:r>
              <w:rPr>
                <w:bCs/>
                <w:iCs/>
                <w:lang w:val="fr-FR"/>
              </w:rPr>
              <w:t>Serm</w:t>
            </w:r>
            <w:proofErr w:type="spellEnd"/>
          </w:p>
        </w:tc>
        <w:tc>
          <w:tcPr>
            <w:tcW w:w="4815" w:type="dxa"/>
            <w:shd w:val="clear" w:color="auto" w:fill="auto"/>
          </w:tcPr>
          <w:p w:rsidR="00C81F40" w:rsidRPr="00EE329C" w:rsidRDefault="00C81F40" w:rsidP="00317CCF">
            <w:pPr>
              <w:keepNext/>
              <w:jc w:val="left"/>
              <w:rPr>
                <w:bCs/>
                <w:iCs/>
                <w:lang w:val="fr-FR"/>
              </w:rPr>
            </w:pPr>
            <w:r>
              <w:rPr>
                <w:bCs/>
                <w:iCs/>
                <w:lang w:val="fr-FR"/>
              </w:rPr>
              <w:t>Serments</w:t>
            </w:r>
          </w:p>
        </w:tc>
        <w:tc>
          <w:tcPr>
            <w:tcW w:w="2492" w:type="dxa"/>
            <w:shd w:val="clear" w:color="auto" w:fill="auto"/>
          </w:tcPr>
          <w:p w:rsidR="00C81F40" w:rsidRPr="00EE329C" w:rsidRDefault="00C81F40" w:rsidP="00317CCF">
            <w:pPr>
              <w:keepNext/>
              <w:rPr>
                <w:bCs/>
                <w:iCs/>
                <w:lang w:val="fr-FR"/>
              </w:rPr>
            </w:pPr>
          </w:p>
        </w:tc>
      </w:tr>
      <w:tr w:rsidR="00C81F40" w:rsidRPr="00EE329C" w:rsidTr="005643FF">
        <w:trPr>
          <w:cantSplit/>
        </w:trPr>
        <w:tc>
          <w:tcPr>
            <w:tcW w:w="1806" w:type="dxa"/>
          </w:tcPr>
          <w:p w:rsidR="00C81F40" w:rsidRDefault="00C81F40" w:rsidP="00317CCF">
            <w:pPr>
              <w:pStyle w:val="Standard1"/>
              <w:ind w:firstLine="0"/>
              <w:rPr>
                <w:bCs/>
                <w:iCs/>
                <w:lang w:val="fr-FR"/>
              </w:rPr>
            </w:pPr>
            <w:proofErr w:type="spellStart"/>
            <w:r>
              <w:rPr>
                <w:bCs/>
                <w:iCs/>
                <w:lang w:val="fr-FR"/>
              </w:rPr>
              <w:t>Pass</w:t>
            </w:r>
            <w:proofErr w:type="spellEnd"/>
          </w:p>
        </w:tc>
        <w:tc>
          <w:tcPr>
            <w:tcW w:w="4815" w:type="dxa"/>
            <w:shd w:val="clear" w:color="auto" w:fill="auto"/>
          </w:tcPr>
          <w:p w:rsidR="00C81F40" w:rsidRDefault="00C81F40" w:rsidP="00317CCF">
            <w:pPr>
              <w:keepNext/>
              <w:jc w:val="left"/>
              <w:rPr>
                <w:bCs/>
                <w:iCs/>
                <w:lang w:val="fr-FR"/>
              </w:rPr>
            </w:pPr>
            <w:r>
              <w:rPr>
                <w:bCs/>
                <w:iCs/>
                <w:lang w:val="fr-FR"/>
              </w:rPr>
              <w:t>Passion</w:t>
            </w:r>
          </w:p>
        </w:tc>
        <w:tc>
          <w:tcPr>
            <w:tcW w:w="2492" w:type="dxa"/>
            <w:shd w:val="clear" w:color="auto" w:fill="auto"/>
          </w:tcPr>
          <w:p w:rsidR="00C81F40" w:rsidRPr="00EE329C" w:rsidRDefault="00C81F40" w:rsidP="00317CCF">
            <w:pPr>
              <w:keepNext/>
              <w:rPr>
                <w:bCs/>
                <w:iCs/>
                <w:lang w:val="fr-FR"/>
              </w:rPr>
            </w:pPr>
          </w:p>
        </w:tc>
      </w:tr>
      <w:tr w:rsidR="00C81F40" w:rsidRPr="00EE329C" w:rsidTr="005643FF">
        <w:trPr>
          <w:cantSplit/>
        </w:trPr>
        <w:tc>
          <w:tcPr>
            <w:tcW w:w="1806" w:type="dxa"/>
          </w:tcPr>
          <w:p w:rsidR="00C81F40" w:rsidRDefault="00C81F40" w:rsidP="00317CCF">
            <w:pPr>
              <w:pStyle w:val="Standard1"/>
              <w:ind w:firstLine="0"/>
              <w:rPr>
                <w:bCs/>
                <w:iCs/>
                <w:lang w:val="fr-FR"/>
              </w:rPr>
            </w:pPr>
            <w:proofErr w:type="spellStart"/>
            <w:r>
              <w:rPr>
                <w:bCs/>
                <w:iCs/>
                <w:lang w:val="fr-FR"/>
              </w:rPr>
              <w:t>ChTr</w:t>
            </w:r>
            <w:proofErr w:type="spellEnd"/>
          </w:p>
        </w:tc>
        <w:tc>
          <w:tcPr>
            <w:tcW w:w="4815" w:type="dxa"/>
            <w:shd w:val="clear" w:color="auto" w:fill="auto"/>
          </w:tcPr>
          <w:p w:rsidR="00C81F40" w:rsidRDefault="00C81F40" w:rsidP="00317CCF">
            <w:pPr>
              <w:keepNext/>
              <w:jc w:val="left"/>
              <w:rPr>
                <w:bCs/>
                <w:iCs/>
                <w:lang w:val="fr-FR"/>
              </w:rPr>
            </w:pPr>
            <w:r>
              <w:rPr>
                <w:bCs/>
                <w:iCs/>
                <w:lang w:val="fr-FR"/>
              </w:rPr>
              <w:t>Chrétien de Troyes</w:t>
            </w:r>
          </w:p>
        </w:tc>
        <w:tc>
          <w:tcPr>
            <w:tcW w:w="2492" w:type="dxa"/>
            <w:shd w:val="clear" w:color="auto" w:fill="auto"/>
          </w:tcPr>
          <w:p w:rsidR="00C81F40" w:rsidRPr="00EE329C" w:rsidRDefault="00C81F40" w:rsidP="00317CCF">
            <w:pPr>
              <w:keepNext/>
              <w:rPr>
                <w:bCs/>
                <w:iCs/>
                <w:lang w:val="fr-FR"/>
              </w:rPr>
            </w:pPr>
          </w:p>
        </w:tc>
      </w:tr>
    </w:tbl>
    <w:p w:rsidR="00EE329C" w:rsidRPr="00EE329C" w:rsidRDefault="00EE329C" w:rsidP="00317CCF">
      <w:pPr>
        <w:pStyle w:val="DGtextesansretrait"/>
        <w:keepNext/>
        <w:rPr>
          <w:sz w:val="24"/>
        </w:rPr>
      </w:pPr>
    </w:p>
    <w:p w:rsidR="00EE329C" w:rsidRPr="00A37E79" w:rsidRDefault="00EE329C">
      <w:pPr>
        <w:rPr>
          <w:lang w:val="fr-FR"/>
        </w:rPr>
      </w:pPr>
    </w:p>
    <w:sectPr w:rsidR="00EE329C" w:rsidRPr="00A37E79">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A2821"/>
    <w:multiLevelType w:val="hybridMultilevel"/>
    <w:tmpl w:val="742056EA"/>
    <w:lvl w:ilvl="0" w:tplc="64D8428A">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lipette">
    <w15:presenceInfo w15:providerId="None" w15:userId="Galipet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E79"/>
    <w:rsid w:val="0000268B"/>
    <w:rsid w:val="0000613C"/>
    <w:rsid w:val="00011299"/>
    <w:rsid w:val="00013BAB"/>
    <w:rsid w:val="00017A6C"/>
    <w:rsid w:val="00023752"/>
    <w:rsid w:val="0002377D"/>
    <w:rsid w:val="00024CE8"/>
    <w:rsid w:val="00026BE7"/>
    <w:rsid w:val="00031A26"/>
    <w:rsid w:val="00035ABC"/>
    <w:rsid w:val="00037AC1"/>
    <w:rsid w:val="00040861"/>
    <w:rsid w:val="00040A47"/>
    <w:rsid w:val="0004266F"/>
    <w:rsid w:val="00042760"/>
    <w:rsid w:val="0004536D"/>
    <w:rsid w:val="00054E40"/>
    <w:rsid w:val="000565CB"/>
    <w:rsid w:val="000609A0"/>
    <w:rsid w:val="00061BF1"/>
    <w:rsid w:val="000633FD"/>
    <w:rsid w:val="00064591"/>
    <w:rsid w:val="00091700"/>
    <w:rsid w:val="00095ABE"/>
    <w:rsid w:val="000976E5"/>
    <w:rsid w:val="00097949"/>
    <w:rsid w:val="000A05C4"/>
    <w:rsid w:val="000A08E5"/>
    <w:rsid w:val="000A0B75"/>
    <w:rsid w:val="000A0C4C"/>
    <w:rsid w:val="000A191A"/>
    <w:rsid w:val="000A1ADD"/>
    <w:rsid w:val="000A3784"/>
    <w:rsid w:val="000A43B1"/>
    <w:rsid w:val="000A564D"/>
    <w:rsid w:val="000B15F0"/>
    <w:rsid w:val="000B24FC"/>
    <w:rsid w:val="000B251E"/>
    <w:rsid w:val="000B659F"/>
    <w:rsid w:val="000B7F55"/>
    <w:rsid w:val="000C0241"/>
    <w:rsid w:val="000C1146"/>
    <w:rsid w:val="000C2448"/>
    <w:rsid w:val="000C2926"/>
    <w:rsid w:val="000C402E"/>
    <w:rsid w:val="000C62C3"/>
    <w:rsid w:val="000D146B"/>
    <w:rsid w:val="000D3378"/>
    <w:rsid w:val="000D3CF7"/>
    <w:rsid w:val="000D447B"/>
    <w:rsid w:val="000D6BD8"/>
    <w:rsid w:val="000D7963"/>
    <w:rsid w:val="000E0829"/>
    <w:rsid w:val="000E1D6B"/>
    <w:rsid w:val="000E1EED"/>
    <w:rsid w:val="000E203E"/>
    <w:rsid w:val="000E59B5"/>
    <w:rsid w:val="000E60FB"/>
    <w:rsid w:val="000E73CC"/>
    <w:rsid w:val="000F2E72"/>
    <w:rsid w:val="000F474C"/>
    <w:rsid w:val="000F4B2A"/>
    <w:rsid w:val="000F56DB"/>
    <w:rsid w:val="000F5CF2"/>
    <w:rsid w:val="00103254"/>
    <w:rsid w:val="00103FF4"/>
    <w:rsid w:val="0010513B"/>
    <w:rsid w:val="001060F9"/>
    <w:rsid w:val="00107057"/>
    <w:rsid w:val="0011096A"/>
    <w:rsid w:val="00112036"/>
    <w:rsid w:val="00115DA9"/>
    <w:rsid w:val="00116425"/>
    <w:rsid w:val="00120040"/>
    <w:rsid w:val="0012195E"/>
    <w:rsid w:val="00121BB4"/>
    <w:rsid w:val="00123C0F"/>
    <w:rsid w:val="00124BBD"/>
    <w:rsid w:val="00125850"/>
    <w:rsid w:val="00126E23"/>
    <w:rsid w:val="0013144B"/>
    <w:rsid w:val="001326EE"/>
    <w:rsid w:val="00135882"/>
    <w:rsid w:val="001405A3"/>
    <w:rsid w:val="00141C18"/>
    <w:rsid w:val="001460B2"/>
    <w:rsid w:val="00146EBB"/>
    <w:rsid w:val="00152731"/>
    <w:rsid w:val="00152FD4"/>
    <w:rsid w:val="00157CC9"/>
    <w:rsid w:val="00165F54"/>
    <w:rsid w:val="001662BC"/>
    <w:rsid w:val="00170CA3"/>
    <w:rsid w:val="00172BDA"/>
    <w:rsid w:val="001743A8"/>
    <w:rsid w:val="00181421"/>
    <w:rsid w:val="00182879"/>
    <w:rsid w:val="00182B1E"/>
    <w:rsid w:val="001845A8"/>
    <w:rsid w:val="001848B8"/>
    <w:rsid w:val="00185317"/>
    <w:rsid w:val="0018685A"/>
    <w:rsid w:val="00186CD5"/>
    <w:rsid w:val="0018751B"/>
    <w:rsid w:val="00187608"/>
    <w:rsid w:val="0019102F"/>
    <w:rsid w:val="00192F39"/>
    <w:rsid w:val="00193F8E"/>
    <w:rsid w:val="001950F3"/>
    <w:rsid w:val="001A2DE7"/>
    <w:rsid w:val="001A3D71"/>
    <w:rsid w:val="001A4CD0"/>
    <w:rsid w:val="001A5B4A"/>
    <w:rsid w:val="001A7C09"/>
    <w:rsid w:val="001B5B2C"/>
    <w:rsid w:val="001C343F"/>
    <w:rsid w:val="001D18CE"/>
    <w:rsid w:val="001D3932"/>
    <w:rsid w:val="001D507C"/>
    <w:rsid w:val="001D7FC4"/>
    <w:rsid w:val="001E102C"/>
    <w:rsid w:val="001E2BBB"/>
    <w:rsid w:val="001E5E6A"/>
    <w:rsid w:val="001E772B"/>
    <w:rsid w:val="001F28F9"/>
    <w:rsid w:val="001F34AA"/>
    <w:rsid w:val="001F5238"/>
    <w:rsid w:val="001F6530"/>
    <w:rsid w:val="00205F34"/>
    <w:rsid w:val="002079E4"/>
    <w:rsid w:val="00210EEE"/>
    <w:rsid w:val="002140DF"/>
    <w:rsid w:val="00214235"/>
    <w:rsid w:val="0021488A"/>
    <w:rsid w:val="002148BE"/>
    <w:rsid w:val="00214A43"/>
    <w:rsid w:val="002156AF"/>
    <w:rsid w:val="00217E3B"/>
    <w:rsid w:val="00223F80"/>
    <w:rsid w:val="0023283E"/>
    <w:rsid w:val="00234694"/>
    <w:rsid w:val="00234747"/>
    <w:rsid w:val="00235B3F"/>
    <w:rsid w:val="00240F4D"/>
    <w:rsid w:val="00243EB7"/>
    <w:rsid w:val="002442D1"/>
    <w:rsid w:val="00245AF4"/>
    <w:rsid w:val="00245E08"/>
    <w:rsid w:val="00250163"/>
    <w:rsid w:val="002512EB"/>
    <w:rsid w:val="002531AD"/>
    <w:rsid w:val="00253CF0"/>
    <w:rsid w:val="0025438D"/>
    <w:rsid w:val="00256D1D"/>
    <w:rsid w:val="00261307"/>
    <w:rsid w:val="0026376F"/>
    <w:rsid w:val="00263F55"/>
    <w:rsid w:val="00264DDC"/>
    <w:rsid w:val="00272731"/>
    <w:rsid w:val="00273A5D"/>
    <w:rsid w:val="002752EA"/>
    <w:rsid w:val="00277119"/>
    <w:rsid w:val="002808DA"/>
    <w:rsid w:val="00280BA3"/>
    <w:rsid w:val="00282ADD"/>
    <w:rsid w:val="0028321D"/>
    <w:rsid w:val="0028458E"/>
    <w:rsid w:val="0028490E"/>
    <w:rsid w:val="002879D3"/>
    <w:rsid w:val="00287B2B"/>
    <w:rsid w:val="002938B7"/>
    <w:rsid w:val="00297256"/>
    <w:rsid w:val="00297ED8"/>
    <w:rsid w:val="002A112F"/>
    <w:rsid w:val="002A2B27"/>
    <w:rsid w:val="002A5AC6"/>
    <w:rsid w:val="002A6FC4"/>
    <w:rsid w:val="002B4193"/>
    <w:rsid w:val="002B7368"/>
    <w:rsid w:val="002C0119"/>
    <w:rsid w:val="002C1241"/>
    <w:rsid w:val="002C1C3D"/>
    <w:rsid w:val="002C4832"/>
    <w:rsid w:val="002D0ADE"/>
    <w:rsid w:val="002D0B21"/>
    <w:rsid w:val="002D24BD"/>
    <w:rsid w:val="002D55FC"/>
    <w:rsid w:val="002D64CC"/>
    <w:rsid w:val="002D76B5"/>
    <w:rsid w:val="002E0E7D"/>
    <w:rsid w:val="002E1CDE"/>
    <w:rsid w:val="002E5201"/>
    <w:rsid w:val="002F0A57"/>
    <w:rsid w:val="002F1422"/>
    <w:rsid w:val="002F1CAA"/>
    <w:rsid w:val="002F2AD8"/>
    <w:rsid w:val="002F557B"/>
    <w:rsid w:val="002F569F"/>
    <w:rsid w:val="002F5B64"/>
    <w:rsid w:val="002F7536"/>
    <w:rsid w:val="002F7C39"/>
    <w:rsid w:val="00300354"/>
    <w:rsid w:val="003009C9"/>
    <w:rsid w:val="0030147D"/>
    <w:rsid w:val="0030504C"/>
    <w:rsid w:val="0030741D"/>
    <w:rsid w:val="00307E12"/>
    <w:rsid w:val="0031192F"/>
    <w:rsid w:val="00311DB1"/>
    <w:rsid w:val="00313C92"/>
    <w:rsid w:val="00314473"/>
    <w:rsid w:val="00314FFA"/>
    <w:rsid w:val="00316137"/>
    <w:rsid w:val="00317B28"/>
    <w:rsid w:val="00317CCF"/>
    <w:rsid w:val="003203D6"/>
    <w:rsid w:val="0032378B"/>
    <w:rsid w:val="00330CBB"/>
    <w:rsid w:val="00330E46"/>
    <w:rsid w:val="003312BB"/>
    <w:rsid w:val="00332D69"/>
    <w:rsid w:val="00334674"/>
    <w:rsid w:val="0033780B"/>
    <w:rsid w:val="003419CB"/>
    <w:rsid w:val="00341C41"/>
    <w:rsid w:val="003446E3"/>
    <w:rsid w:val="00344A8C"/>
    <w:rsid w:val="00346349"/>
    <w:rsid w:val="003473A6"/>
    <w:rsid w:val="003476B7"/>
    <w:rsid w:val="00347F6F"/>
    <w:rsid w:val="00354371"/>
    <w:rsid w:val="0035538F"/>
    <w:rsid w:val="00355AEA"/>
    <w:rsid w:val="0036077F"/>
    <w:rsid w:val="00360B92"/>
    <w:rsid w:val="00362AB8"/>
    <w:rsid w:val="00365A33"/>
    <w:rsid w:val="00367FAB"/>
    <w:rsid w:val="00367FFA"/>
    <w:rsid w:val="00371F7F"/>
    <w:rsid w:val="003779D4"/>
    <w:rsid w:val="003817D1"/>
    <w:rsid w:val="003839CD"/>
    <w:rsid w:val="00384CE4"/>
    <w:rsid w:val="00385FAE"/>
    <w:rsid w:val="003876FC"/>
    <w:rsid w:val="00396E88"/>
    <w:rsid w:val="0039709F"/>
    <w:rsid w:val="003970C1"/>
    <w:rsid w:val="003A0D62"/>
    <w:rsid w:val="003A49A7"/>
    <w:rsid w:val="003A52E0"/>
    <w:rsid w:val="003A7564"/>
    <w:rsid w:val="003B0756"/>
    <w:rsid w:val="003B0DBB"/>
    <w:rsid w:val="003B1B25"/>
    <w:rsid w:val="003B2412"/>
    <w:rsid w:val="003B5DBE"/>
    <w:rsid w:val="003C064E"/>
    <w:rsid w:val="003C0D4E"/>
    <w:rsid w:val="003C3831"/>
    <w:rsid w:val="003C39C4"/>
    <w:rsid w:val="003C6279"/>
    <w:rsid w:val="003D0F72"/>
    <w:rsid w:val="003D15D5"/>
    <w:rsid w:val="003D2A72"/>
    <w:rsid w:val="003D4C83"/>
    <w:rsid w:val="003D655C"/>
    <w:rsid w:val="003E0350"/>
    <w:rsid w:val="003E0B8B"/>
    <w:rsid w:val="003E20EA"/>
    <w:rsid w:val="003E3818"/>
    <w:rsid w:val="003E3B4F"/>
    <w:rsid w:val="003E7E6B"/>
    <w:rsid w:val="003F07F6"/>
    <w:rsid w:val="003F75CE"/>
    <w:rsid w:val="004005E4"/>
    <w:rsid w:val="00401179"/>
    <w:rsid w:val="00402583"/>
    <w:rsid w:val="004031D0"/>
    <w:rsid w:val="00404333"/>
    <w:rsid w:val="004043B4"/>
    <w:rsid w:val="00404E5D"/>
    <w:rsid w:val="004066A0"/>
    <w:rsid w:val="00411CC8"/>
    <w:rsid w:val="00413527"/>
    <w:rsid w:val="00414E28"/>
    <w:rsid w:val="0041529A"/>
    <w:rsid w:val="00415EDB"/>
    <w:rsid w:val="00417802"/>
    <w:rsid w:val="00420105"/>
    <w:rsid w:val="00420DA3"/>
    <w:rsid w:val="00421879"/>
    <w:rsid w:val="0042245C"/>
    <w:rsid w:val="00423AE7"/>
    <w:rsid w:val="00424ECD"/>
    <w:rsid w:val="00427AFD"/>
    <w:rsid w:val="00430D3F"/>
    <w:rsid w:val="00432072"/>
    <w:rsid w:val="00432363"/>
    <w:rsid w:val="00436EAD"/>
    <w:rsid w:val="004412E9"/>
    <w:rsid w:val="0044152E"/>
    <w:rsid w:val="004420AE"/>
    <w:rsid w:val="00442E71"/>
    <w:rsid w:val="00445CAA"/>
    <w:rsid w:val="00450A32"/>
    <w:rsid w:val="00455214"/>
    <w:rsid w:val="00455667"/>
    <w:rsid w:val="00457F7F"/>
    <w:rsid w:val="004627B4"/>
    <w:rsid w:val="00462F45"/>
    <w:rsid w:val="00463B84"/>
    <w:rsid w:val="004659FF"/>
    <w:rsid w:val="00466E1E"/>
    <w:rsid w:val="00467C7D"/>
    <w:rsid w:val="00475041"/>
    <w:rsid w:val="00484CFA"/>
    <w:rsid w:val="00485F5B"/>
    <w:rsid w:val="00486DAB"/>
    <w:rsid w:val="0048761C"/>
    <w:rsid w:val="00487FA1"/>
    <w:rsid w:val="0049118A"/>
    <w:rsid w:val="00496561"/>
    <w:rsid w:val="004A164D"/>
    <w:rsid w:val="004A2DB2"/>
    <w:rsid w:val="004A32FD"/>
    <w:rsid w:val="004A338E"/>
    <w:rsid w:val="004A414A"/>
    <w:rsid w:val="004A5D4E"/>
    <w:rsid w:val="004A7289"/>
    <w:rsid w:val="004A7600"/>
    <w:rsid w:val="004A78D5"/>
    <w:rsid w:val="004C2305"/>
    <w:rsid w:val="004C4B8A"/>
    <w:rsid w:val="004C5F00"/>
    <w:rsid w:val="004C6341"/>
    <w:rsid w:val="004C6681"/>
    <w:rsid w:val="004D0178"/>
    <w:rsid w:val="004D01E5"/>
    <w:rsid w:val="004D08A8"/>
    <w:rsid w:val="004D1B92"/>
    <w:rsid w:val="004D273D"/>
    <w:rsid w:val="004D549C"/>
    <w:rsid w:val="004D6B88"/>
    <w:rsid w:val="004E00B9"/>
    <w:rsid w:val="004E4523"/>
    <w:rsid w:val="004E5157"/>
    <w:rsid w:val="004E68BA"/>
    <w:rsid w:val="004E7285"/>
    <w:rsid w:val="004F0445"/>
    <w:rsid w:val="004F542D"/>
    <w:rsid w:val="004F55E1"/>
    <w:rsid w:val="00500BB1"/>
    <w:rsid w:val="0050110D"/>
    <w:rsid w:val="00501D54"/>
    <w:rsid w:val="0050272D"/>
    <w:rsid w:val="00503785"/>
    <w:rsid w:val="0050399B"/>
    <w:rsid w:val="00504322"/>
    <w:rsid w:val="00506561"/>
    <w:rsid w:val="00507E03"/>
    <w:rsid w:val="00510CDD"/>
    <w:rsid w:val="0051145A"/>
    <w:rsid w:val="0051170E"/>
    <w:rsid w:val="005117E8"/>
    <w:rsid w:val="00514EC3"/>
    <w:rsid w:val="005155D1"/>
    <w:rsid w:val="00516A1D"/>
    <w:rsid w:val="00516CB9"/>
    <w:rsid w:val="00520321"/>
    <w:rsid w:val="00523C27"/>
    <w:rsid w:val="005347C3"/>
    <w:rsid w:val="005349B3"/>
    <w:rsid w:val="00534DF0"/>
    <w:rsid w:val="00535D48"/>
    <w:rsid w:val="005365F7"/>
    <w:rsid w:val="005413D0"/>
    <w:rsid w:val="00542DA8"/>
    <w:rsid w:val="005432B5"/>
    <w:rsid w:val="00546C9F"/>
    <w:rsid w:val="00550417"/>
    <w:rsid w:val="00551C86"/>
    <w:rsid w:val="00551FEA"/>
    <w:rsid w:val="00553627"/>
    <w:rsid w:val="00554F71"/>
    <w:rsid w:val="00557762"/>
    <w:rsid w:val="005643FF"/>
    <w:rsid w:val="005645D3"/>
    <w:rsid w:val="0056555B"/>
    <w:rsid w:val="0056737A"/>
    <w:rsid w:val="005706B4"/>
    <w:rsid w:val="00571591"/>
    <w:rsid w:val="00572AE7"/>
    <w:rsid w:val="00575436"/>
    <w:rsid w:val="0058376C"/>
    <w:rsid w:val="005856D7"/>
    <w:rsid w:val="005857BA"/>
    <w:rsid w:val="00587750"/>
    <w:rsid w:val="005937C5"/>
    <w:rsid w:val="00594250"/>
    <w:rsid w:val="00594519"/>
    <w:rsid w:val="00594701"/>
    <w:rsid w:val="00596D6F"/>
    <w:rsid w:val="005974F8"/>
    <w:rsid w:val="005A2620"/>
    <w:rsid w:val="005A3AF2"/>
    <w:rsid w:val="005B7166"/>
    <w:rsid w:val="005C4048"/>
    <w:rsid w:val="005C56DB"/>
    <w:rsid w:val="005C5A0B"/>
    <w:rsid w:val="005C6AE2"/>
    <w:rsid w:val="005C7B7B"/>
    <w:rsid w:val="005D0433"/>
    <w:rsid w:val="005D0FFF"/>
    <w:rsid w:val="005D1315"/>
    <w:rsid w:val="005D75A6"/>
    <w:rsid w:val="005E2537"/>
    <w:rsid w:val="005E5B4F"/>
    <w:rsid w:val="005E76CC"/>
    <w:rsid w:val="005F1F4B"/>
    <w:rsid w:val="005F2FB2"/>
    <w:rsid w:val="005F6DCD"/>
    <w:rsid w:val="00602758"/>
    <w:rsid w:val="006029F8"/>
    <w:rsid w:val="00604683"/>
    <w:rsid w:val="00604DBF"/>
    <w:rsid w:val="00606572"/>
    <w:rsid w:val="00606822"/>
    <w:rsid w:val="006075CF"/>
    <w:rsid w:val="00620996"/>
    <w:rsid w:val="00630171"/>
    <w:rsid w:val="00630391"/>
    <w:rsid w:val="006310BD"/>
    <w:rsid w:val="006356DB"/>
    <w:rsid w:val="00636401"/>
    <w:rsid w:val="00636AE2"/>
    <w:rsid w:val="0063763C"/>
    <w:rsid w:val="00640840"/>
    <w:rsid w:val="00643BBA"/>
    <w:rsid w:val="006475AB"/>
    <w:rsid w:val="00647D0E"/>
    <w:rsid w:val="00650379"/>
    <w:rsid w:val="0065169D"/>
    <w:rsid w:val="00651E0E"/>
    <w:rsid w:val="00653469"/>
    <w:rsid w:val="00653786"/>
    <w:rsid w:val="0065719A"/>
    <w:rsid w:val="00663014"/>
    <w:rsid w:val="00670371"/>
    <w:rsid w:val="0067653D"/>
    <w:rsid w:val="00676767"/>
    <w:rsid w:val="00676F47"/>
    <w:rsid w:val="00680887"/>
    <w:rsid w:val="00681D18"/>
    <w:rsid w:val="00683393"/>
    <w:rsid w:val="00684645"/>
    <w:rsid w:val="00684777"/>
    <w:rsid w:val="006863C5"/>
    <w:rsid w:val="00690B4A"/>
    <w:rsid w:val="00692C59"/>
    <w:rsid w:val="00694217"/>
    <w:rsid w:val="00696D39"/>
    <w:rsid w:val="006A1783"/>
    <w:rsid w:val="006A1B49"/>
    <w:rsid w:val="006A1C62"/>
    <w:rsid w:val="006A644A"/>
    <w:rsid w:val="006B0FA3"/>
    <w:rsid w:val="006B2E56"/>
    <w:rsid w:val="006B3DF9"/>
    <w:rsid w:val="006B66B3"/>
    <w:rsid w:val="006C1F7D"/>
    <w:rsid w:val="006C25A5"/>
    <w:rsid w:val="006C4587"/>
    <w:rsid w:val="006C5291"/>
    <w:rsid w:val="006C59A7"/>
    <w:rsid w:val="006C6FCD"/>
    <w:rsid w:val="006C7623"/>
    <w:rsid w:val="006D33A1"/>
    <w:rsid w:val="006D3E93"/>
    <w:rsid w:val="006D5853"/>
    <w:rsid w:val="006D79B0"/>
    <w:rsid w:val="006D7B24"/>
    <w:rsid w:val="006E323B"/>
    <w:rsid w:val="006E363C"/>
    <w:rsid w:val="006E3F61"/>
    <w:rsid w:val="006E4D92"/>
    <w:rsid w:val="006E7863"/>
    <w:rsid w:val="006E7AC4"/>
    <w:rsid w:val="006F6CA4"/>
    <w:rsid w:val="00701534"/>
    <w:rsid w:val="007020E0"/>
    <w:rsid w:val="0070231B"/>
    <w:rsid w:val="00704358"/>
    <w:rsid w:val="00704D45"/>
    <w:rsid w:val="0070645B"/>
    <w:rsid w:val="007071E4"/>
    <w:rsid w:val="0070789C"/>
    <w:rsid w:val="007103AB"/>
    <w:rsid w:val="0071086C"/>
    <w:rsid w:val="00710C8D"/>
    <w:rsid w:val="007176C4"/>
    <w:rsid w:val="00717F24"/>
    <w:rsid w:val="007205C6"/>
    <w:rsid w:val="00720E48"/>
    <w:rsid w:val="00721131"/>
    <w:rsid w:val="00721867"/>
    <w:rsid w:val="00722B6D"/>
    <w:rsid w:val="00723E5D"/>
    <w:rsid w:val="007255FB"/>
    <w:rsid w:val="00725F2A"/>
    <w:rsid w:val="00731EC9"/>
    <w:rsid w:val="00734EC7"/>
    <w:rsid w:val="00745F2A"/>
    <w:rsid w:val="00746AB6"/>
    <w:rsid w:val="00752A10"/>
    <w:rsid w:val="00754939"/>
    <w:rsid w:val="0075681E"/>
    <w:rsid w:val="00760B34"/>
    <w:rsid w:val="007615AA"/>
    <w:rsid w:val="00764E03"/>
    <w:rsid w:val="0076628B"/>
    <w:rsid w:val="00767507"/>
    <w:rsid w:val="007677F2"/>
    <w:rsid w:val="00781011"/>
    <w:rsid w:val="007827F7"/>
    <w:rsid w:val="00782804"/>
    <w:rsid w:val="00782B25"/>
    <w:rsid w:val="00782C22"/>
    <w:rsid w:val="00784BE2"/>
    <w:rsid w:val="0078715D"/>
    <w:rsid w:val="00790206"/>
    <w:rsid w:val="007933D6"/>
    <w:rsid w:val="00794235"/>
    <w:rsid w:val="00794446"/>
    <w:rsid w:val="00795221"/>
    <w:rsid w:val="00796DD9"/>
    <w:rsid w:val="007971B5"/>
    <w:rsid w:val="007A4756"/>
    <w:rsid w:val="007A7B21"/>
    <w:rsid w:val="007B701D"/>
    <w:rsid w:val="007C0467"/>
    <w:rsid w:val="007C0CBC"/>
    <w:rsid w:val="007C0CFB"/>
    <w:rsid w:val="007D006A"/>
    <w:rsid w:val="007D0351"/>
    <w:rsid w:val="007D2CEB"/>
    <w:rsid w:val="007D61ED"/>
    <w:rsid w:val="007D65E9"/>
    <w:rsid w:val="007E28C8"/>
    <w:rsid w:val="007F1723"/>
    <w:rsid w:val="007F3FD6"/>
    <w:rsid w:val="008015FA"/>
    <w:rsid w:val="00801D43"/>
    <w:rsid w:val="00801E45"/>
    <w:rsid w:val="00815C09"/>
    <w:rsid w:val="008177B2"/>
    <w:rsid w:val="00817DCD"/>
    <w:rsid w:val="00817F0C"/>
    <w:rsid w:val="00820416"/>
    <w:rsid w:val="00821835"/>
    <w:rsid w:val="008241AF"/>
    <w:rsid w:val="00824BA2"/>
    <w:rsid w:val="00841724"/>
    <w:rsid w:val="00841FB3"/>
    <w:rsid w:val="008563A2"/>
    <w:rsid w:val="00863006"/>
    <w:rsid w:val="00864681"/>
    <w:rsid w:val="00864BA5"/>
    <w:rsid w:val="00865165"/>
    <w:rsid w:val="00870ACF"/>
    <w:rsid w:val="00871BFE"/>
    <w:rsid w:val="00872636"/>
    <w:rsid w:val="00873994"/>
    <w:rsid w:val="008755DF"/>
    <w:rsid w:val="0087778A"/>
    <w:rsid w:val="00877E84"/>
    <w:rsid w:val="00877FDE"/>
    <w:rsid w:val="0088027A"/>
    <w:rsid w:val="008838B0"/>
    <w:rsid w:val="0088391E"/>
    <w:rsid w:val="0088492A"/>
    <w:rsid w:val="00886953"/>
    <w:rsid w:val="00886D8D"/>
    <w:rsid w:val="00894270"/>
    <w:rsid w:val="008A3B59"/>
    <w:rsid w:val="008B0703"/>
    <w:rsid w:val="008B2493"/>
    <w:rsid w:val="008B2D90"/>
    <w:rsid w:val="008B7560"/>
    <w:rsid w:val="008C34C1"/>
    <w:rsid w:val="008C64B5"/>
    <w:rsid w:val="008D4604"/>
    <w:rsid w:val="008D69C5"/>
    <w:rsid w:val="008D7F13"/>
    <w:rsid w:val="008E2171"/>
    <w:rsid w:val="008E49A4"/>
    <w:rsid w:val="008E6575"/>
    <w:rsid w:val="008E745C"/>
    <w:rsid w:val="008F0BCA"/>
    <w:rsid w:val="008F607A"/>
    <w:rsid w:val="008F7FB5"/>
    <w:rsid w:val="0090230C"/>
    <w:rsid w:val="00903032"/>
    <w:rsid w:val="00903616"/>
    <w:rsid w:val="00903EB8"/>
    <w:rsid w:val="00905C31"/>
    <w:rsid w:val="00905F30"/>
    <w:rsid w:val="00910357"/>
    <w:rsid w:val="0091311F"/>
    <w:rsid w:val="0091467C"/>
    <w:rsid w:val="00914BCE"/>
    <w:rsid w:val="0091572F"/>
    <w:rsid w:val="00916550"/>
    <w:rsid w:val="00920229"/>
    <w:rsid w:val="00920EAC"/>
    <w:rsid w:val="009217BE"/>
    <w:rsid w:val="00924019"/>
    <w:rsid w:val="0092567C"/>
    <w:rsid w:val="00926641"/>
    <w:rsid w:val="00934477"/>
    <w:rsid w:val="0093447B"/>
    <w:rsid w:val="009348BA"/>
    <w:rsid w:val="00935FC8"/>
    <w:rsid w:val="00937ADE"/>
    <w:rsid w:val="00941F23"/>
    <w:rsid w:val="009457D5"/>
    <w:rsid w:val="00946FBC"/>
    <w:rsid w:val="0095016C"/>
    <w:rsid w:val="009514ED"/>
    <w:rsid w:val="00955D28"/>
    <w:rsid w:val="009601A9"/>
    <w:rsid w:val="009616EF"/>
    <w:rsid w:val="009623C2"/>
    <w:rsid w:val="00965ED5"/>
    <w:rsid w:val="009674EB"/>
    <w:rsid w:val="00970C0B"/>
    <w:rsid w:val="009801C9"/>
    <w:rsid w:val="00982547"/>
    <w:rsid w:val="009853E4"/>
    <w:rsid w:val="00986E56"/>
    <w:rsid w:val="00987E6D"/>
    <w:rsid w:val="00990BB2"/>
    <w:rsid w:val="00993DD4"/>
    <w:rsid w:val="009942D3"/>
    <w:rsid w:val="00994D78"/>
    <w:rsid w:val="009A0230"/>
    <w:rsid w:val="009A0723"/>
    <w:rsid w:val="009A0798"/>
    <w:rsid w:val="009A1B43"/>
    <w:rsid w:val="009A36F1"/>
    <w:rsid w:val="009A3C0A"/>
    <w:rsid w:val="009A49C3"/>
    <w:rsid w:val="009A576E"/>
    <w:rsid w:val="009A5913"/>
    <w:rsid w:val="009A5DFA"/>
    <w:rsid w:val="009A6F63"/>
    <w:rsid w:val="009B0152"/>
    <w:rsid w:val="009B0E1F"/>
    <w:rsid w:val="009B1087"/>
    <w:rsid w:val="009B3038"/>
    <w:rsid w:val="009B46DD"/>
    <w:rsid w:val="009C064F"/>
    <w:rsid w:val="009C1C89"/>
    <w:rsid w:val="009C224E"/>
    <w:rsid w:val="009C3258"/>
    <w:rsid w:val="009C5E03"/>
    <w:rsid w:val="009C77FA"/>
    <w:rsid w:val="009D2D0F"/>
    <w:rsid w:val="009D30E6"/>
    <w:rsid w:val="009D5580"/>
    <w:rsid w:val="009D5A34"/>
    <w:rsid w:val="009E02B7"/>
    <w:rsid w:val="009E03B6"/>
    <w:rsid w:val="009E0D91"/>
    <w:rsid w:val="009E18B8"/>
    <w:rsid w:val="009E3461"/>
    <w:rsid w:val="009E38B6"/>
    <w:rsid w:val="009E71C3"/>
    <w:rsid w:val="009F186B"/>
    <w:rsid w:val="009F3339"/>
    <w:rsid w:val="009F6631"/>
    <w:rsid w:val="009F6BB7"/>
    <w:rsid w:val="00A03D02"/>
    <w:rsid w:val="00A0447E"/>
    <w:rsid w:val="00A04A09"/>
    <w:rsid w:val="00A13622"/>
    <w:rsid w:val="00A17171"/>
    <w:rsid w:val="00A2121B"/>
    <w:rsid w:val="00A212CD"/>
    <w:rsid w:val="00A23602"/>
    <w:rsid w:val="00A24949"/>
    <w:rsid w:val="00A279D0"/>
    <w:rsid w:val="00A302EC"/>
    <w:rsid w:val="00A30C41"/>
    <w:rsid w:val="00A35414"/>
    <w:rsid w:val="00A36C35"/>
    <w:rsid w:val="00A37E79"/>
    <w:rsid w:val="00A423BF"/>
    <w:rsid w:val="00A52694"/>
    <w:rsid w:val="00A53C2A"/>
    <w:rsid w:val="00A560BA"/>
    <w:rsid w:val="00A566BB"/>
    <w:rsid w:val="00A56E8F"/>
    <w:rsid w:val="00A6210C"/>
    <w:rsid w:val="00A62F3C"/>
    <w:rsid w:val="00A63847"/>
    <w:rsid w:val="00A64954"/>
    <w:rsid w:val="00A65049"/>
    <w:rsid w:val="00A65399"/>
    <w:rsid w:val="00A66FE8"/>
    <w:rsid w:val="00A670A4"/>
    <w:rsid w:val="00A67C44"/>
    <w:rsid w:val="00A7215B"/>
    <w:rsid w:val="00A72A6A"/>
    <w:rsid w:val="00A72F88"/>
    <w:rsid w:val="00A7557F"/>
    <w:rsid w:val="00A75A86"/>
    <w:rsid w:val="00A75EFF"/>
    <w:rsid w:val="00A77465"/>
    <w:rsid w:val="00A77998"/>
    <w:rsid w:val="00A80789"/>
    <w:rsid w:val="00A80E10"/>
    <w:rsid w:val="00A818FE"/>
    <w:rsid w:val="00A83F5A"/>
    <w:rsid w:val="00A85AD7"/>
    <w:rsid w:val="00A90363"/>
    <w:rsid w:val="00A908C8"/>
    <w:rsid w:val="00A92F4D"/>
    <w:rsid w:val="00A947C2"/>
    <w:rsid w:val="00A959DF"/>
    <w:rsid w:val="00A967C3"/>
    <w:rsid w:val="00AA2139"/>
    <w:rsid w:val="00AA2EF3"/>
    <w:rsid w:val="00AA4156"/>
    <w:rsid w:val="00AA62B0"/>
    <w:rsid w:val="00AA7BCC"/>
    <w:rsid w:val="00AB2AC5"/>
    <w:rsid w:val="00AB37B6"/>
    <w:rsid w:val="00AB4164"/>
    <w:rsid w:val="00AB6C81"/>
    <w:rsid w:val="00AB6DCF"/>
    <w:rsid w:val="00AC470B"/>
    <w:rsid w:val="00AC6427"/>
    <w:rsid w:val="00AD25E7"/>
    <w:rsid w:val="00AD3E44"/>
    <w:rsid w:val="00AD4454"/>
    <w:rsid w:val="00AD53A1"/>
    <w:rsid w:val="00AE1F7F"/>
    <w:rsid w:val="00AF147B"/>
    <w:rsid w:val="00AF14EB"/>
    <w:rsid w:val="00AF42D8"/>
    <w:rsid w:val="00AF53B8"/>
    <w:rsid w:val="00B00CA3"/>
    <w:rsid w:val="00B013E6"/>
    <w:rsid w:val="00B035B0"/>
    <w:rsid w:val="00B038D8"/>
    <w:rsid w:val="00B054CD"/>
    <w:rsid w:val="00B125D5"/>
    <w:rsid w:val="00B13CEF"/>
    <w:rsid w:val="00B14971"/>
    <w:rsid w:val="00B1577E"/>
    <w:rsid w:val="00B15EC2"/>
    <w:rsid w:val="00B20FD8"/>
    <w:rsid w:val="00B23687"/>
    <w:rsid w:val="00B25B12"/>
    <w:rsid w:val="00B25D38"/>
    <w:rsid w:val="00B30C30"/>
    <w:rsid w:val="00B31C6A"/>
    <w:rsid w:val="00B37D2E"/>
    <w:rsid w:val="00B406DA"/>
    <w:rsid w:val="00B44308"/>
    <w:rsid w:val="00B46520"/>
    <w:rsid w:val="00B468BB"/>
    <w:rsid w:val="00B4721E"/>
    <w:rsid w:val="00B518D8"/>
    <w:rsid w:val="00B55588"/>
    <w:rsid w:val="00B572D1"/>
    <w:rsid w:val="00B61540"/>
    <w:rsid w:val="00B6461A"/>
    <w:rsid w:val="00B646FB"/>
    <w:rsid w:val="00B64A2C"/>
    <w:rsid w:val="00B64D8D"/>
    <w:rsid w:val="00B651B2"/>
    <w:rsid w:val="00B66106"/>
    <w:rsid w:val="00B66866"/>
    <w:rsid w:val="00B6726F"/>
    <w:rsid w:val="00B7279F"/>
    <w:rsid w:val="00B732E3"/>
    <w:rsid w:val="00B73C11"/>
    <w:rsid w:val="00B80288"/>
    <w:rsid w:val="00B80654"/>
    <w:rsid w:val="00B82D04"/>
    <w:rsid w:val="00B84070"/>
    <w:rsid w:val="00B856B2"/>
    <w:rsid w:val="00B87B3E"/>
    <w:rsid w:val="00B87D07"/>
    <w:rsid w:val="00B91FFC"/>
    <w:rsid w:val="00B92BD3"/>
    <w:rsid w:val="00B93045"/>
    <w:rsid w:val="00B949C5"/>
    <w:rsid w:val="00B959EB"/>
    <w:rsid w:val="00B95EE8"/>
    <w:rsid w:val="00B970F1"/>
    <w:rsid w:val="00B97A30"/>
    <w:rsid w:val="00BA1BF6"/>
    <w:rsid w:val="00BA1D5D"/>
    <w:rsid w:val="00BA7308"/>
    <w:rsid w:val="00BB0471"/>
    <w:rsid w:val="00BB07B4"/>
    <w:rsid w:val="00BB15E9"/>
    <w:rsid w:val="00BB203A"/>
    <w:rsid w:val="00BB2E34"/>
    <w:rsid w:val="00BB744E"/>
    <w:rsid w:val="00BB7DCA"/>
    <w:rsid w:val="00BC149D"/>
    <w:rsid w:val="00BC2A3E"/>
    <w:rsid w:val="00BC67C6"/>
    <w:rsid w:val="00BD0EE7"/>
    <w:rsid w:val="00BD7639"/>
    <w:rsid w:val="00BE1725"/>
    <w:rsid w:val="00BE20B9"/>
    <w:rsid w:val="00BF1D90"/>
    <w:rsid w:val="00BF6918"/>
    <w:rsid w:val="00C03E3F"/>
    <w:rsid w:val="00C05B25"/>
    <w:rsid w:val="00C06588"/>
    <w:rsid w:val="00C079BE"/>
    <w:rsid w:val="00C07CF7"/>
    <w:rsid w:val="00C10582"/>
    <w:rsid w:val="00C110CB"/>
    <w:rsid w:val="00C11A03"/>
    <w:rsid w:val="00C1295E"/>
    <w:rsid w:val="00C15D50"/>
    <w:rsid w:val="00C200A7"/>
    <w:rsid w:val="00C20257"/>
    <w:rsid w:val="00C20BBD"/>
    <w:rsid w:val="00C22A5A"/>
    <w:rsid w:val="00C23390"/>
    <w:rsid w:val="00C24AD0"/>
    <w:rsid w:val="00C26533"/>
    <w:rsid w:val="00C2734E"/>
    <w:rsid w:val="00C278FC"/>
    <w:rsid w:val="00C30792"/>
    <w:rsid w:val="00C30950"/>
    <w:rsid w:val="00C359A3"/>
    <w:rsid w:val="00C41497"/>
    <w:rsid w:val="00C434A8"/>
    <w:rsid w:val="00C445D9"/>
    <w:rsid w:val="00C458EC"/>
    <w:rsid w:val="00C47296"/>
    <w:rsid w:val="00C475F7"/>
    <w:rsid w:val="00C51237"/>
    <w:rsid w:val="00C53F3A"/>
    <w:rsid w:val="00C5541B"/>
    <w:rsid w:val="00C5649F"/>
    <w:rsid w:val="00C67FF6"/>
    <w:rsid w:val="00C70CA2"/>
    <w:rsid w:val="00C72C72"/>
    <w:rsid w:val="00C74A3A"/>
    <w:rsid w:val="00C756BF"/>
    <w:rsid w:val="00C76CC5"/>
    <w:rsid w:val="00C81F40"/>
    <w:rsid w:val="00C861B9"/>
    <w:rsid w:val="00C879AC"/>
    <w:rsid w:val="00C87E6E"/>
    <w:rsid w:val="00C97868"/>
    <w:rsid w:val="00CA12FC"/>
    <w:rsid w:val="00CA456D"/>
    <w:rsid w:val="00CA6958"/>
    <w:rsid w:val="00CA7878"/>
    <w:rsid w:val="00CB0762"/>
    <w:rsid w:val="00CB1008"/>
    <w:rsid w:val="00CB1B3A"/>
    <w:rsid w:val="00CB210B"/>
    <w:rsid w:val="00CB6065"/>
    <w:rsid w:val="00CC0F78"/>
    <w:rsid w:val="00CC15F3"/>
    <w:rsid w:val="00CC4248"/>
    <w:rsid w:val="00CD5593"/>
    <w:rsid w:val="00CD6ADE"/>
    <w:rsid w:val="00CD71CF"/>
    <w:rsid w:val="00CE1573"/>
    <w:rsid w:val="00CE264E"/>
    <w:rsid w:val="00CE2BAD"/>
    <w:rsid w:val="00CE3A8C"/>
    <w:rsid w:val="00CE5010"/>
    <w:rsid w:val="00CE671F"/>
    <w:rsid w:val="00CE679C"/>
    <w:rsid w:val="00CF00EB"/>
    <w:rsid w:val="00CF0531"/>
    <w:rsid w:val="00CF0827"/>
    <w:rsid w:val="00CF2961"/>
    <w:rsid w:val="00CF35C2"/>
    <w:rsid w:val="00CF49B8"/>
    <w:rsid w:val="00CF50E3"/>
    <w:rsid w:val="00D02D98"/>
    <w:rsid w:val="00D04200"/>
    <w:rsid w:val="00D06227"/>
    <w:rsid w:val="00D06560"/>
    <w:rsid w:val="00D07001"/>
    <w:rsid w:val="00D139BC"/>
    <w:rsid w:val="00D1531C"/>
    <w:rsid w:val="00D15B26"/>
    <w:rsid w:val="00D16CBB"/>
    <w:rsid w:val="00D20A7B"/>
    <w:rsid w:val="00D231F7"/>
    <w:rsid w:val="00D247AD"/>
    <w:rsid w:val="00D247AF"/>
    <w:rsid w:val="00D30733"/>
    <w:rsid w:val="00D313D7"/>
    <w:rsid w:val="00D33C31"/>
    <w:rsid w:val="00D378E7"/>
    <w:rsid w:val="00D41165"/>
    <w:rsid w:val="00D41783"/>
    <w:rsid w:val="00D43274"/>
    <w:rsid w:val="00D47BC0"/>
    <w:rsid w:val="00D50B1F"/>
    <w:rsid w:val="00D5178A"/>
    <w:rsid w:val="00D53761"/>
    <w:rsid w:val="00D619B7"/>
    <w:rsid w:val="00D61C58"/>
    <w:rsid w:val="00D63459"/>
    <w:rsid w:val="00D705C1"/>
    <w:rsid w:val="00D70F4A"/>
    <w:rsid w:val="00D70FBC"/>
    <w:rsid w:val="00D719E6"/>
    <w:rsid w:val="00D74F86"/>
    <w:rsid w:val="00D7504C"/>
    <w:rsid w:val="00D75963"/>
    <w:rsid w:val="00D76C90"/>
    <w:rsid w:val="00D77A8E"/>
    <w:rsid w:val="00D80474"/>
    <w:rsid w:val="00D81528"/>
    <w:rsid w:val="00D83330"/>
    <w:rsid w:val="00D84520"/>
    <w:rsid w:val="00D85D95"/>
    <w:rsid w:val="00D91264"/>
    <w:rsid w:val="00D946D6"/>
    <w:rsid w:val="00D96411"/>
    <w:rsid w:val="00D975C6"/>
    <w:rsid w:val="00DA4C57"/>
    <w:rsid w:val="00DA7F30"/>
    <w:rsid w:val="00DB32B4"/>
    <w:rsid w:val="00DB693B"/>
    <w:rsid w:val="00DB727A"/>
    <w:rsid w:val="00DC0386"/>
    <w:rsid w:val="00DC44E7"/>
    <w:rsid w:val="00DC458B"/>
    <w:rsid w:val="00DC640E"/>
    <w:rsid w:val="00DC6E46"/>
    <w:rsid w:val="00DC6F7C"/>
    <w:rsid w:val="00DC76A5"/>
    <w:rsid w:val="00DD133C"/>
    <w:rsid w:val="00DD2B7A"/>
    <w:rsid w:val="00DD2DCC"/>
    <w:rsid w:val="00DD49BA"/>
    <w:rsid w:val="00DD6B33"/>
    <w:rsid w:val="00DE0DE2"/>
    <w:rsid w:val="00DE1002"/>
    <w:rsid w:val="00DE3250"/>
    <w:rsid w:val="00DE376F"/>
    <w:rsid w:val="00DE4152"/>
    <w:rsid w:val="00DE7000"/>
    <w:rsid w:val="00DF1A86"/>
    <w:rsid w:val="00DF41A3"/>
    <w:rsid w:val="00DF45D4"/>
    <w:rsid w:val="00DF7961"/>
    <w:rsid w:val="00E04A81"/>
    <w:rsid w:val="00E13033"/>
    <w:rsid w:val="00E13B48"/>
    <w:rsid w:val="00E13B74"/>
    <w:rsid w:val="00E16A52"/>
    <w:rsid w:val="00E16ED6"/>
    <w:rsid w:val="00E26D8C"/>
    <w:rsid w:val="00E3117A"/>
    <w:rsid w:val="00E31BD3"/>
    <w:rsid w:val="00E3475B"/>
    <w:rsid w:val="00E35952"/>
    <w:rsid w:val="00E35B8A"/>
    <w:rsid w:val="00E36D10"/>
    <w:rsid w:val="00E37769"/>
    <w:rsid w:val="00E41570"/>
    <w:rsid w:val="00E44D2C"/>
    <w:rsid w:val="00E453CD"/>
    <w:rsid w:val="00E467C0"/>
    <w:rsid w:val="00E46933"/>
    <w:rsid w:val="00E47EDA"/>
    <w:rsid w:val="00E47F62"/>
    <w:rsid w:val="00E51321"/>
    <w:rsid w:val="00E51EA2"/>
    <w:rsid w:val="00E56481"/>
    <w:rsid w:val="00E57105"/>
    <w:rsid w:val="00E57421"/>
    <w:rsid w:val="00E60C00"/>
    <w:rsid w:val="00E6122D"/>
    <w:rsid w:val="00E61987"/>
    <w:rsid w:val="00E73D90"/>
    <w:rsid w:val="00E74BB0"/>
    <w:rsid w:val="00E76097"/>
    <w:rsid w:val="00E76216"/>
    <w:rsid w:val="00E778AF"/>
    <w:rsid w:val="00E7795E"/>
    <w:rsid w:val="00E8217B"/>
    <w:rsid w:val="00E82974"/>
    <w:rsid w:val="00E83E9F"/>
    <w:rsid w:val="00E8472C"/>
    <w:rsid w:val="00E87417"/>
    <w:rsid w:val="00E87425"/>
    <w:rsid w:val="00E91532"/>
    <w:rsid w:val="00E925EB"/>
    <w:rsid w:val="00E96DF2"/>
    <w:rsid w:val="00E9705D"/>
    <w:rsid w:val="00E97CC8"/>
    <w:rsid w:val="00EA454D"/>
    <w:rsid w:val="00EA7D5D"/>
    <w:rsid w:val="00EB0871"/>
    <w:rsid w:val="00EC2344"/>
    <w:rsid w:val="00EC42C4"/>
    <w:rsid w:val="00EC484D"/>
    <w:rsid w:val="00EC6EFF"/>
    <w:rsid w:val="00EC71C8"/>
    <w:rsid w:val="00EC738E"/>
    <w:rsid w:val="00ED74D1"/>
    <w:rsid w:val="00EE0EC5"/>
    <w:rsid w:val="00EE329C"/>
    <w:rsid w:val="00EE4740"/>
    <w:rsid w:val="00EE4C36"/>
    <w:rsid w:val="00EE5CFB"/>
    <w:rsid w:val="00EE6C29"/>
    <w:rsid w:val="00EE7392"/>
    <w:rsid w:val="00EF5441"/>
    <w:rsid w:val="00EF6652"/>
    <w:rsid w:val="00EF7510"/>
    <w:rsid w:val="00F00986"/>
    <w:rsid w:val="00F01756"/>
    <w:rsid w:val="00F01818"/>
    <w:rsid w:val="00F027FD"/>
    <w:rsid w:val="00F03AE3"/>
    <w:rsid w:val="00F05F29"/>
    <w:rsid w:val="00F0611E"/>
    <w:rsid w:val="00F06498"/>
    <w:rsid w:val="00F1267A"/>
    <w:rsid w:val="00F135BA"/>
    <w:rsid w:val="00F17344"/>
    <w:rsid w:val="00F232FB"/>
    <w:rsid w:val="00F243D5"/>
    <w:rsid w:val="00F2488A"/>
    <w:rsid w:val="00F24BB6"/>
    <w:rsid w:val="00F25DD4"/>
    <w:rsid w:val="00F27763"/>
    <w:rsid w:val="00F305F8"/>
    <w:rsid w:val="00F32AC7"/>
    <w:rsid w:val="00F33321"/>
    <w:rsid w:val="00F372F6"/>
    <w:rsid w:val="00F4014E"/>
    <w:rsid w:val="00F418CD"/>
    <w:rsid w:val="00F500BC"/>
    <w:rsid w:val="00F5142F"/>
    <w:rsid w:val="00F5349E"/>
    <w:rsid w:val="00F54638"/>
    <w:rsid w:val="00F55257"/>
    <w:rsid w:val="00F5550A"/>
    <w:rsid w:val="00F6074F"/>
    <w:rsid w:val="00F62C58"/>
    <w:rsid w:val="00F62FF3"/>
    <w:rsid w:val="00F64DAC"/>
    <w:rsid w:val="00F64E15"/>
    <w:rsid w:val="00F70CCA"/>
    <w:rsid w:val="00F71C4D"/>
    <w:rsid w:val="00F729C6"/>
    <w:rsid w:val="00F742C6"/>
    <w:rsid w:val="00F755BE"/>
    <w:rsid w:val="00F76312"/>
    <w:rsid w:val="00F76742"/>
    <w:rsid w:val="00F808DD"/>
    <w:rsid w:val="00F81D51"/>
    <w:rsid w:val="00F86D62"/>
    <w:rsid w:val="00F87DE9"/>
    <w:rsid w:val="00F93F38"/>
    <w:rsid w:val="00F95BC1"/>
    <w:rsid w:val="00F95D49"/>
    <w:rsid w:val="00FA02D9"/>
    <w:rsid w:val="00FA0E38"/>
    <w:rsid w:val="00FA234E"/>
    <w:rsid w:val="00FA2980"/>
    <w:rsid w:val="00FA320A"/>
    <w:rsid w:val="00FA6C4F"/>
    <w:rsid w:val="00FA7168"/>
    <w:rsid w:val="00FA7259"/>
    <w:rsid w:val="00FB2C15"/>
    <w:rsid w:val="00FB4C69"/>
    <w:rsid w:val="00FC0992"/>
    <w:rsid w:val="00FC3487"/>
    <w:rsid w:val="00FC6E73"/>
    <w:rsid w:val="00FD0B80"/>
    <w:rsid w:val="00FE36A7"/>
    <w:rsid w:val="00FE4BB3"/>
    <w:rsid w:val="00FF0797"/>
    <w:rsid w:val="00FF17C1"/>
    <w:rsid w:val="00FF26DB"/>
    <w:rsid w:val="00FF2BC2"/>
    <w:rsid w:val="00FF3C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577299"/>
  <w15:chartTrackingRefBased/>
  <w15:docId w15:val="{53096726-4F62-44EF-8E26-71978F8AC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napToGrid w:val="0"/>
      <w:sz w:val="24"/>
      <w:lang w:val="en-GB"/>
    </w:rPr>
  </w:style>
  <w:style w:type="paragraph" w:styleId="Titre1">
    <w:name w:val="heading 1"/>
    <w:basedOn w:val="Normal"/>
    <w:next w:val="Normal"/>
    <w:qFormat/>
    <w:pPr>
      <w:keepNext/>
      <w:spacing w:before="240" w:after="120"/>
      <w:outlineLvl w:val="0"/>
    </w:pPr>
    <w:rPr>
      <w:i/>
      <w:kern w:val="28"/>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basedOn w:val="Normal"/>
    <w:pPr>
      <w:widowControl/>
      <w:tabs>
        <w:tab w:val="left" w:pos="245"/>
        <w:tab w:val="left" w:pos="446"/>
        <w:tab w:val="left" w:pos="624"/>
        <w:tab w:val="left" w:pos="1021"/>
        <w:tab w:val="left" w:pos="1304"/>
        <w:tab w:val="left" w:pos="1588"/>
        <w:tab w:val="left" w:pos="1871"/>
        <w:tab w:val="left" w:pos="2155"/>
        <w:tab w:val="left" w:pos="2438"/>
        <w:tab w:val="left" w:pos="2722"/>
        <w:tab w:val="left" w:pos="3005"/>
        <w:tab w:val="left" w:pos="3289"/>
        <w:tab w:val="left" w:pos="3572"/>
        <w:tab w:val="left" w:pos="3856"/>
        <w:tab w:val="left" w:pos="4139"/>
        <w:tab w:val="left" w:pos="4423"/>
        <w:tab w:val="left" w:pos="4706"/>
        <w:tab w:val="left" w:pos="4990"/>
        <w:tab w:val="left" w:pos="5273"/>
        <w:tab w:val="left" w:pos="5557"/>
        <w:tab w:val="left" w:pos="5840"/>
        <w:tab w:val="left" w:pos="6124"/>
        <w:tab w:val="left" w:pos="6407"/>
        <w:tab w:val="right" w:pos="6480"/>
        <w:tab w:val="left" w:pos="6691"/>
        <w:tab w:val="left" w:pos="6974"/>
        <w:tab w:val="left" w:pos="7258"/>
        <w:tab w:val="left" w:pos="7541"/>
        <w:tab w:val="left" w:pos="7825"/>
        <w:tab w:val="left" w:pos="8108"/>
        <w:tab w:val="left" w:pos="8392"/>
        <w:tab w:val="left" w:pos="8675"/>
        <w:tab w:val="left" w:pos="8959"/>
        <w:tab w:val="left" w:pos="9242"/>
        <w:tab w:val="left" w:pos="9526"/>
        <w:tab w:val="left" w:pos="9809"/>
        <w:tab w:val="left" w:pos="10093"/>
        <w:tab w:val="left" w:pos="10376"/>
        <w:tab w:val="left" w:pos="10660"/>
        <w:tab w:val="left" w:pos="10943"/>
        <w:tab w:val="left" w:pos="11227"/>
        <w:tab w:val="left" w:pos="11510"/>
        <w:tab w:val="left" w:pos="11794"/>
      </w:tabs>
      <w:ind w:firstLine="244"/>
    </w:pPr>
    <w:rPr>
      <w:snapToGrid/>
      <w:kern w:val="2"/>
    </w:rPr>
  </w:style>
  <w:style w:type="character" w:styleId="Marquedecommentaire">
    <w:name w:val="annotation reference"/>
    <w:basedOn w:val="Policepardfaut"/>
    <w:semiHidden/>
    <w:unhideWhenUsed/>
    <w:rsid w:val="002D24BD"/>
    <w:rPr>
      <w:sz w:val="16"/>
      <w:szCs w:val="16"/>
    </w:rPr>
  </w:style>
  <w:style w:type="paragraph" w:styleId="Commentaire">
    <w:name w:val="annotation text"/>
    <w:basedOn w:val="Normal"/>
    <w:link w:val="CommentaireCar"/>
    <w:semiHidden/>
    <w:unhideWhenUsed/>
    <w:rsid w:val="002D24BD"/>
    <w:rPr>
      <w:sz w:val="20"/>
    </w:rPr>
  </w:style>
  <w:style w:type="character" w:customStyle="1" w:styleId="CommentaireCar">
    <w:name w:val="Commentaire Car"/>
    <w:basedOn w:val="Policepardfaut"/>
    <w:link w:val="Commentaire"/>
    <w:semiHidden/>
    <w:rsid w:val="002D24BD"/>
    <w:rPr>
      <w:snapToGrid w:val="0"/>
      <w:lang w:val="en-GB"/>
    </w:rPr>
  </w:style>
  <w:style w:type="paragraph" w:styleId="Objetducommentaire">
    <w:name w:val="annotation subject"/>
    <w:basedOn w:val="Commentaire"/>
    <w:next w:val="Commentaire"/>
    <w:link w:val="ObjetducommentaireCar"/>
    <w:semiHidden/>
    <w:unhideWhenUsed/>
    <w:rsid w:val="002D24BD"/>
    <w:rPr>
      <w:b/>
      <w:bCs/>
    </w:rPr>
  </w:style>
  <w:style w:type="character" w:customStyle="1" w:styleId="ObjetducommentaireCar">
    <w:name w:val="Objet du commentaire Car"/>
    <w:basedOn w:val="CommentaireCar"/>
    <w:link w:val="Objetducommentaire"/>
    <w:semiHidden/>
    <w:rsid w:val="002D24BD"/>
    <w:rPr>
      <w:b/>
      <w:bCs/>
      <w:snapToGrid w:val="0"/>
      <w:lang w:val="en-GB"/>
    </w:rPr>
  </w:style>
  <w:style w:type="paragraph" w:styleId="Textedebulles">
    <w:name w:val="Balloon Text"/>
    <w:basedOn w:val="Normal"/>
    <w:link w:val="TextedebullesCar"/>
    <w:semiHidden/>
    <w:unhideWhenUsed/>
    <w:rsid w:val="002D24BD"/>
    <w:rPr>
      <w:rFonts w:ascii="Segoe UI" w:hAnsi="Segoe UI" w:cs="Segoe UI"/>
      <w:sz w:val="18"/>
      <w:szCs w:val="18"/>
    </w:rPr>
  </w:style>
  <w:style w:type="character" w:customStyle="1" w:styleId="TextedebullesCar">
    <w:name w:val="Texte de bulles Car"/>
    <w:basedOn w:val="Policepardfaut"/>
    <w:link w:val="Textedebulles"/>
    <w:semiHidden/>
    <w:rsid w:val="002D24BD"/>
    <w:rPr>
      <w:rFonts w:ascii="Segoe UI" w:hAnsi="Segoe UI" w:cs="Segoe UI"/>
      <w:snapToGrid w:val="0"/>
      <w:sz w:val="18"/>
      <w:szCs w:val="18"/>
      <w:lang w:val="en-GB"/>
    </w:rPr>
  </w:style>
  <w:style w:type="paragraph" w:styleId="Paragraphedeliste">
    <w:name w:val="List Paragraph"/>
    <w:basedOn w:val="Normal"/>
    <w:uiPriority w:val="34"/>
    <w:qFormat/>
    <w:rsid w:val="002D24BD"/>
    <w:pPr>
      <w:ind w:left="720"/>
      <w:contextualSpacing/>
    </w:pPr>
  </w:style>
  <w:style w:type="paragraph" w:customStyle="1" w:styleId="DGtextesansretrait">
    <w:name w:val="DG_texte_sans_retrait"/>
    <w:basedOn w:val="Normal"/>
    <w:qFormat/>
    <w:rsid w:val="00EE329C"/>
    <w:pPr>
      <w:widowControl/>
      <w:spacing w:line="234" w:lineRule="exact"/>
    </w:pPr>
    <w:rPr>
      <w:snapToGrid/>
      <w:kern w:val="2"/>
      <w:sz w:val="20"/>
      <w:lang w:val="fr-FR"/>
    </w:rPr>
  </w:style>
  <w:style w:type="paragraph" w:customStyle="1" w:styleId="DGtexteretrait">
    <w:name w:val="DG_texte_retrait"/>
    <w:basedOn w:val="Normal"/>
    <w:qFormat/>
    <w:rsid w:val="00EE329C"/>
    <w:pPr>
      <w:widowControl/>
      <w:spacing w:line="234" w:lineRule="exact"/>
      <w:ind w:firstLine="397"/>
      <w:contextualSpacing/>
    </w:pPr>
    <w:rPr>
      <w:snapToGrid/>
      <w:color w:val="000000"/>
      <w:kern w:val="2"/>
      <w:sz w:val="20"/>
      <w:lang w:val="fr-FR"/>
    </w:rPr>
  </w:style>
  <w:style w:type="paragraph" w:customStyle="1" w:styleId="Standard1">
    <w:name w:val="Standard1"/>
    <w:basedOn w:val="Normal"/>
    <w:rsid w:val="00EE329C"/>
    <w:pPr>
      <w:widowControl/>
      <w:tabs>
        <w:tab w:val="left" w:pos="245"/>
        <w:tab w:val="left" w:pos="446"/>
        <w:tab w:val="left" w:pos="624"/>
        <w:tab w:val="left" w:pos="1021"/>
        <w:tab w:val="left" w:pos="1304"/>
        <w:tab w:val="left" w:pos="1588"/>
        <w:tab w:val="left" w:pos="1871"/>
        <w:tab w:val="left" w:pos="2155"/>
        <w:tab w:val="left" w:pos="2438"/>
        <w:tab w:val="left" w:pos="2722"/>
        <w:tab w:val="left" w:pos="3005"/>
        <w:tab w:val="left" w:pos="3289"/>
        <w:tab w:val="left" w:pos="3572"/>
        <w:tab w:val="left" w:pos="3856"/>
        <w:tab w:val="left" w:pos="4139"/>
        <w:tab w:val="left" w:pos="4423"/>
        <w:tab w:val="left" w:pos="4706"/>
        <w:tab w:val="left" w:pos="4990"/>
        <w:tab w:val="left" w:pos="5273"/>
        <w:tab w:val="left" w:pos="5557"/>
        <w:tab w:val="left" w:pos="5840"/>
        <w:tab w:val="left" w:pos="6124"/>
        <w:tab w:val="left" w:pos="6407"/>
        <w:tab w:val="right" w:pos="6480"/>
        <w:tab w:val="left" w:pos="6691"/>
        <w:tab w:val="left" w:pos="6974"/>
        <w:tab w:val="left" w:pos="7258"/>
        <w:tab w:val="left" w:pos="7541"/>
        <w:tab w:val="left" w:pos="7825"/>
        <w:tab w:val="left" w:pos="8108"/>
        <w:tab w:val="left" w:pos="8392"/>
        <w:tab w:val="left" w:pos="8675"/>
        <w:tab w:val="left" w:pos="8959"/>
        <w:tab w:val="left" w:pos="9242"/>
        <w:tab w:val="left" w:pos="9526"/>
        <w:tab w:val="left" w:pos="9809"/>
        <w:tab w:val="left" w:pos="10093"/>
        <w:tab w:val="left" w:pos="10376"/>
        <w:tab w:val="left" w:pos="10660"/>
        <w:tab w:val="left" w:pos="10943"/>
        <w:tab w:val="left" w:pos="11227"/>
        <w:tab w:val="left" w:pos="11510"/>
        <w:tab w:val="left" w:pos="11794"/>
      </w:tabs>
      <w:ind w:firstLine="244"/>
      <w:jc w:val="left"/>
    </w:pPr>
    <w:rPr>
      <w:kern w:val="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48576">
      <w:bodyDiv w:val="1"/>
      <w:marLeft w:val="0"/>
      <w:marRight w:val="0"/>
      <w:marTop w:val="0"/>
      <w:marBottom w:val="0"/>
      <w:divBdr>
        <w:top w:val="none" w:sz="0" w:space="0" w:color="auto"/>
        <w:left w:val="none" w:sz="0" w:space="0" w:color="auto"/>
        <w:bottom w:val="none" w:sz="0" w:space="0" w:color="auto"/>
        <w:right w:val="none" w:sz="0" w:space="0" w:color="auto"/>
      </w:divBdr>
    </w:div>
    <w:div w:id="35856727">
      <w:bodyDiv w:val="1"/>
      <w:marLeft w:val="0"/>
      <w:marRight w:val="0"/>
      <w:marTop w:val="0"/>
      <w:marBottom w:val="0"/>
      <w:divBdr>
        <w:top w:val="none" w:sz="0" w:space="0" w:color="auto"/>
        <w:left w:val="none" w:sz="0" w:space="0" w:color="auto"/>
        <w:bottom w:val="none" w:sz="0" w:space="0" w:color="auto"/>
        <w:right w:val="none" w:sz="0" w:space="0" w:color="auto"/>
      </w:divBdr>
    </w:div>
    <w:div w:id="41098178">
      <w:bodyDiv w:val="1"/>
      <w:marLeft w:val="0"/>
      <w:marRight w:val="0"/>
      <w:marTop w:val="0"/>
      <w:marBottom w:val="0"/>
      <w:divBdr>
        <w:top w:val="none" w:sz="0" w:space="0" w:color="auto"/>
        <w:left w:val="none" w:sz="0" w:space="0" w:color="auto"/>
        <w:bottom w:val="none" w:sz="0" w:space="0" w:color="auto"/>
        <w:right w:val="none" w:sz="0" w:space="0" w:color="auto"/>
      </w:divBdr>
    </w:div>
    <w:div w:id="42683808">
      <w:bodyDiv w:val="1"/>
      <w:marLeft w:val="0"/>
      <w:marRight w:val="0"/>
      <w:marTop w:val="0"/>
      <w:marBottom w:val="0"/>
      <w:divBdr>
        <w:top w:val="none" w:sz="0" w:space="0" w:color="auto"/>
        <w:left w:val="none" w:sz="0" w:space="0" w:color="auto"/>
        <w:bottom w:val="none" w:sz="0" w:space="0" w:color="auto"/>
        <w:right w:val="none" w:sz="0" w:space="0" w:color="auto"/>
      </w:divBdr>
    </w:div>
    <w:div w:id="95247600">
      <w:bodyDiv w:val="1"/>
      <w:marLeft w:val="0"/>
      <w:marRight w:val="0"/>
      <w:marTop w:val="0"/>
      <w:marBottom w:val="0"/>
      <w:divBdr>
        <w:top w:val="none" w:sz="0" w:space="0" w:color="auto"/>
        <w:left w:val="none" w:sz="0" w:space="0" w:color="auto"/>
        <w:bottom w:val="none" w:sz="0" w:space="0" w:color="auto"/>
        <w:right w:val="none" w:sz="0" w:space="0" w:color="auto"/>
      </w:divBdr>
    </w:div>
    <w:div w:id="95639151">
      <w:bodyDiv w:val="1"/>
      <w:marLeft w:val="0"/>
      <w:marRight w:val="0"/>
      <w:marTop w:val="0"/>
      <w:marBottom w:val="0"/>
      <w:divBdr>
        <w:top w:val="none" w:sz="0" w:space="0" w:color="auto"/>
        <w:left w:val="none" w:sz="0" w:space="0" w:color="auto"/>
        <w:bottom w:val="none" w:sz="0" w:space="0" w:color="auto"/>
        <w:right w:val="none" w:sz="0" w:space="0" w:color="auto"/>
      </w:divBdr>
    </w:div>
    <w:div w:id="135798790">
      <w:bodyDiv w:val="1"/>
      <w:marLeft w:val="0"/>
      <w:marRight w:val="0"/>
      <w:marTop w:val="0"/>
      <w:marBottom w:val="0"/>
      <w:divBdr>
        <w:top w:val="none" w:sz="0" w:space="0" w:color="auto"/>
        <w:left w:val="none" w:sz="0" w:space="0" w:color="auto"/>
        <w:bottom w:val="none" w:sz="0" w:space="0" w:color="auto"/>
        <w:right w:val="none" w:sz="0" w:space="0" w:color="auto"/>
      </w:divBdr>
    </w:div>
    <w:div w:id="140078012">
      <w:bodyDiv w:val="1"/>
      <w:marLeft w:val="0"/>
      <w:marRight w:val="0"/>
      <w:marTop w:val="0"/>
      <w:marBottom w:val="0"/>
      <w:divBdr>
        <w:top w:val="none" w:sz="0" w:space="0" w:color="auto"/>
        <w:left w:val="none" w:sz="0" w:space="0" w:color="auto"/>
        <w:bottom w:val="none" w:sz="0" w:space="0" w:color="auto"/>
        <w:right w:val="none" w:sz="0" w:space="0" w:color="auto"/>
      </w:divBdr>
    </w:div>
    <w:div w:id="147596440">
      <w:bodyDiv w:val="1"/>
      <w:marLeft w:val="0"/>
      <w:marRight w:val="0"/>
      <w:marTop w:val="0"/>
      <w:marBottom w:val="0"/>
      <w:divBdr>
        <w:top w:val="none" w:sz="0" w:space="0" w:color="auto"/>
        <w:left w:val="none" w:sz="0" w:space="0" w:color="auto"/>
        <w:bottom w:val="none" w:sz="0" w:space="0" w:color="auto"/>
        <w:right w:val="none" w:sz="0" w:space="0" w:color="auto"/>
      </w:divBdr>
    </w:div>
    <w:div w:id="163447235">
      <w:bodyDiv w:val="1"/>
      <w:marLeft w:val="0"/>
      <w:marRight w:val="0"/>
      <w:marTop w:val="0"/>
      <w:marBottom w:val="0"/>
      <w:divBdr>
        <w:top w:val="none" w:sz="0" w:space="0" w:color="auto"/>
        <w:left w:val="none" w:sz="0" w:space="0" w:color="auto"/>
        <w:bottom w:val="none" w:sz="0" w:space="0" w:color="auto"/>
        <w:right w:val="none" w:sz="0" w:space="0" w:color="auto"/>
      </w:divBdr>
    </w:div>
    <w:div w:id="175770142">
      <w:bodyDiv w:val="1"/>
      <w:marLeft w:val="0"/>
      <w:marRight w:val="0"/>
      <w:marTop w:val="0"/>
      <w:marBottom w:val="0"/>
      <w:divBdr>
        <w:top w:val="none" w:sz="0" w:space="0" w:color="auto"/>
        <w:left w:val="none" w:sz="0" w:space="0" w:color="auto"/>
        <w:bottom w:val="none" w:sz="0" w:space="0" w:color="auto"/>
        <w:right w:val="none" w:sz="0" w:space="0" w:color="auto"/>
      </w:divBdr>
    </w:div>
    <w:div w:id="202796190">
      <w:bodyDiv w:val="1"/>
      <w:marLeft w:val="0"/>
      <w:marRight w:val="0"/>
      <w:marTop w:val="0"/>
      <w:marBottom w:val="0"/>
      <w:divBdr>
        <w:top w:val="none" w:sz="0" w:space="0" w:color="auto"/>
        <w:left w:val="none" w:sz="0" w:space="0" w:color="auto"/>
        <w:bottom w:val="none" w:sz="0" w:space="0" w:color="auto"/>
        <w:right w:val="none" w:sz="0" w:space="0" w:color="auto"/>
      </w:divBdr>
    </w:div>
    <w:div w:id="217281189">
      <w:bodyDiv w:val="1"/>
      <w:marLeft w:val="0"/>
      <w:marRight w:val="0"/>
      <w:marTop w:val="0"/>
      <w:marBottom w:val="0"/>
      <w:divBdr>
        <w:top w:val="none" w:sz="0" w:space="0" w:color="auto"/>
        <w:left w:val="none" w:sz="0" w:space="0" w:color="auto"/>
        <w:bottom w:val="none" w:sz="0" w:space="0" w:color="auto"/>
        <w:right w:val="none" w:sz="0" w:space="0" w:color="auto"/>
      </w:divBdr>
    </w:div>
    <w:div w:id="226495354">
      <w:bodyDiv w:val="1"/>
      <w:marLeft w:val="0"/>
      <w:marRight w:val="0"/>
      <w:marTop w:val="0"/>
      <w:marBottom w:val="0"/>
      <w:divBdr>
        <w:top w:val="none" w:sz="0" w:space="0" w:color="auto"/>
        <w:left w:val="none" w:sz="0" w:space="0" w:color="auto"/>
        <w:bottom w:val="none" w:sz="0" w:space="0" w:color="auto"/>
        <w:right w:val="none" w:sz="0" w:space="0" w:color="auto"/>
      </w:divBdr>
    </w:div>
    <w:div w:id="251013886">
      <w:bodyDiv w:val="1"/>
      <w:marLeft w:val="0"/>
      <w:marRight w:val="0"/>
      <w:marTop w:val="0"/>
      <w:marBottom w:val="0"/>
      <w:divBdr>
        <w:top w:val="none" w:sz="0" w:space="0" w:color="auto"/>
        <w:left w:val="none" w:sz="0" w:space="0" w:color="auto"/>
        <w:bottom w:val="none" w:sz="0" w:space="0" w:color="auto"/>
        <w:right w:val="none" w:sz="0" w:space="0" w:color="auto"/>
      </w:divBdr>
    </w:div>
    <w:div w:id="261887363">
      <w:bodyDiv w:val="1"/>
      <w:marLeft w:val="0"/>
      <w:marRight w:val="0"/>
      <w:marTop w:val="0"/>
      <w:marBottom w:val="0"/>
      <w:divBdr>
        <w:top w:val="none" w:sz="0" w:space="0" w:color="auto"/>
        <w:left w:val="none" w:sz="0" w:space="0" w:color="auto"/>
        <w:bottom w:val="none" w:sz="0" w:space="0" w:color="auto"/>
        <w:right w:val="none" w:sz="0" w:space="0" w:color="auto"/>
      </w:divBdr>
    </w:div>
    <w:div w:id="265427797">
      <w:bodyDiv w:val="1"/>
      <w:marLeft w:val="0"/>
      <w:marRight w:val="0"/>
      <w:marTop w:val="0"/>
      <w:marBottom w:val="0"/>
      <w:divBdr>
        <w:top w:val="none" w:sz="0" w:space="0" w:color="auto"/>
        <w:left w:val="none" w:sz="0" w:space="0" w:color="auto"/>
        <w:bottom w:val="none" w:sz="0" w:space="0" w:color="auto"/>
        <w:right w:val="none" w:sz="0" w:space="0" w:color="auto"/>
      </w:divBdr>
    </w:div>
    <w:div w:id="275256067">
      <w:bodyDiv w:val="1"/>
      <w:marLeft w:val="0"/>
      <w:marRight w:val="0"/>
      <w:marTop w:val="0"/>
      <w:marBottom w:val="0"/>
      <w:divBdr>
        <w:top w:val="none" w:sz="0" w:space="0" w:color="auto"/>
        <w:left w:val="none" w:sz="0" w:space="0" w:color="auto"/>
        <w:bottom w:val="none" w:sz="0" w:space="0" w:color="auto"/>
        <w:right w:val="none" w:sz="0" w:space="0" w:color="auto"/>
      </w:divBdr>
    </w:div>
    <w:div w:id="276178332">
      <w:bodyDiv w:val="1"/>
      <w:marLeft w:val="0"/>
      <w:marRight w:val="0"/>
      <w:marTop w:val="0"/>
      <w:marBottom w:val="0"/>
      <w:divBdr>
        <w:top w:val="none" w:sz="0" w:space="0" w:color="auto"/>
        <w:left w:val="none" w:sz="0" w:space="0" w:color="auto"/>
        <w:bottom w:val="none" w:sz="0" w:space="0" w:color="auto"/>
        <w:right w:val="none" w:sz="0" w:space="0" w:color="auto"/>
      </w:divBdr>
    </w:div>
    <w:div w:id="291139243">
      <w:bodyDiv w:val="1"/>
      <w:marLeft w:val="0"/>
      <w:marRight w:val="0"/>
      <w:marTop w:val="0"/>
      <w:marBottom w:val="0"/>
      <w:divBdr>
        <w:top w:val="none" w:sz="0" w:space="0" w:color="auto"/>
        <w:left w:val="none" w:sz="0" w:space="0" w:color="auto"/>
        <w:bottom w:val="none" w:sz="0" w:space="0" w:color="auto"/>
        <w:right w:val="none" w:sz="0" w:space="0" w:color="auto"/>
      </w:divBdr>
    </w:div>
    <w:div w:id="305739911">
      <w:bodyDiv w:val="1"/>
      <w:marLeft w:val="0"/>
      <w:marRight w:val="0"/>
      <w:marTop w:val="0"/>
      <w:marBottom w:val="0"/>
      <w:divBdr>
        <w:top w:val="none" w:sz="0" w:space="0" w:color="auto"/>
        <w:left w:val="none" w:sz="0" w:space="0" w:color="auto"/>
        <w:bottom w:val="none" w:sz="0" w:space="0" w:color="auto"/>
        <w:right w:val="none" w:sz="0" w:space="0" w:color="auto"/>
      </w:divBdr>
    </w:div>
    <w:div w:id="332268483">
      <w:bodyDiv w:val="1"/>
      <w:marLeft w:val="0"/>
      <w:marRight w:val="0"/>
      <w:marTop w:val="0"/>
      <w:marBottom w:val="0"/>
      <w:divBdr>
        <w:top w:val="none" w:sz="0" w:space="0" w:color="auto"/>
        <w:left w:val="none" w:sz="0" w:space="0" w:color="auto"/>
        <w:bottom w:val="none" w:sz="0" w:space="0" w:color="auto"/>
        <w:right w:val="none" w:sz="0" w:space="0" w:color="auto"/>
      </w:divBdr>
    </w:div>
    <w:div w:id="340091058">
      <w:bodyDiv w:val="1"/>
      <w:marLeft w:val="0"/>
      <w:marRight w:val="0"/>
      <w:marTop w:val="0"/>
      <w:marBottom w:val="0"/>
      <w:divBdr>
        <w:top w:val="none" w:sz="0" w:space="0" w:color="auto"/>
        <w:left w:val="none" w:sz="0" w:space="0" w:color="auto"/>
        <w:bottom w:val="none" w:sz="0" w:space="0" w:color="auto"/>
        <w:right w:val="none" w:sz="0" w:space="0" w:color="auto"/>
      </w:divBdr>
    </w:div>
    <w:div w:id="355231030">
      <w:bodyDiv w:val="1"/>
      <w:marLeft w:val="0"/>
      <w:marRight w:val="0"/>
      <w:marTop w:val="0"/>
      <w:marBottom w:val="0"/>
      <w:divBdr>
        <w:top w:val="none" w:sz="0" w:space="0" w:color="auto"/>
        <w:left w:val="none" w:sz="0" w:space="0" w:color="auto"/>
        <w:bottom w:val="none" w:sz="0" w:space="0" w:color="auto"/>
        <w:right w:val="none" w:sz="0" w:space="0" w:color="auto"/>
      </w:divBdr>
    </w:div>
    <w:div w:id="377173037">
      <w:bodyDiv w:val="1"/>
      <w:marLeft w:val="0"/>
      <w:marRight w:val="0"/>
      <w:marTop w:val="0"/>
      <w:marBottom w:val="0"/>
      <w:divBdr>
        <w:top w:val="none" w:sz="0" w:space="0" w:color="auto"/>
        <w:left w:val="none" w:sz="0" w:space="0" w:color="auto"/>
        <w:bottom w:val="none" w:sz="0" w:space="0" w:color="auto"/>
        <w:right w:val="none" w:sz="0" w:space="0" w:color="auto"/>
      </w:divBdr>
    </w:div>
    <w:div w:id="379129840">
      <w:bodyDiv w:val="1"/>
      <w:marLeft w:val="0"/>
      <w:marRight w:val="0"/>
      <w:marTop w:val="0"/>
      <w:marBottom w:val="0"/>
      <w:divBdr>
        <w:top w:val="none" w:sz="0" w:space="0" w:color="auto"/>
        <w:left w:val="none" w:sz="0" w:space="0" w:color="auto"/>
        <w:bottom w:val="none" w:sz="0" w:space="0" w:color="auto"/>
        <w:right w:val="none" w:sz="0" w:space="0" w:color="auto"/>
      </w:divBdr>
    </w:div>
    <w:div w:id="379717423">
      <w:bodyDiv w:val="1"/>
      <w:marLeft w:val="0"/>
      <w:marRight w:val="0"/>
      <w:marTop w:val="0"/>
      <w:marBottom w:val="0"/>
      <w:divBdr>
        <w:top w:val="none" w:sz="0" w:space="0" w:color="auto"/>
        <w:left w:val="none" w:sz="0" w:space="0" w:color="auto"/>
        <w:bottom w:val="none" w:sz="0" w:space="0" w:color="auto"/>
        <w:right w:val="none" w:sz="0" w:space="0" w:color="auto"/>
      </w:divBdr>
    </w:div>
    <w:div w:id="384181007">
      <w:bodyDiv w:val="1"/>
      <w:marLeft w:val="0"/>
      <w:marRight w:val="0"/>
      <w:marTop w:val="0"/>
      <w:marBottom w:val="0"/>
      <w:divBdr>
        <w:top w:val="none" w:sz="0" w:space="0" w:color="auto"/>
        <w:left w:val="none" w:sz="0" w:space="0" w:color="auto"/>
        <w:bottom w:val="none" w:sz="0" w:space="0" w:color="auto"/>
        <w:right w:val="none" w:sz="0" w:space="0" w:color="auto"/>
      </w:divBdr>
    </w:div>
    <w:div w:id="388649641">
      <w:bodyDiv w:val="1"/>
      <w:marLeft w:val="0"/>
      <w:marRight w:val="0"/>
      <w:marTop w:val="0"/>
      <w:marBottom w:val="0"/>
      <w:divBdr>
        <w:top w:val="none" w:sz="0" w:space="0" w:color="auto"/>
        <w:left w:val="none" w:sz="0" w:space="0" w:color="auto"/>
        <w:bottom w:val="none" w:sz="0" w:space="0" w:color="auto"/>
        <w:right w:val="none" w:sz="0" w:space="0" w:color="auto"/>
      </w:divBdr>
    </w:div>
    <w:div w:id="405765156">
      <w:bodyDiv w:val="1"/>
      <w:marLeft w:val="0"/>
      <w:marRight w:val="0"/>
      <w:marTop w:val="0"/>
      <w:marBottom w:val="0"/>
      <w:divBdr>
        <w:top w:val="none" w:sz="0" w:space="0" w:color="auto"/>
        <w:left w:val="none" w:sz="0" w:space="0" w:color="auto"/>
        <w:bottom w:val="none" w:sz="0" w:space="0" w:color="auto"/>
        <w:right w:val="none" w:sz="0" w:space="0" w:color="auto"/>
      </w:divBdr>
    </w:div>
    <w:div w:id="434714994">
      <w:bodyDiv w:val="1"/>
      <w:marLeft w:val="0"/>
      <w:marRight w:val="0"/>
      <w:marTop w:val="0"/>
      <w:marBottom w:val="0"/>
      <w:divBdr>
        <w:top w:val="none" w:sz="0" w:space="0" w:color="auto"/>
        <w:left w:val="none" w:sz="0" w:space="0" w:color="auto"/>
        <w:bottom w:val="none" w:sz="0" w:space="0" w:color="auto"/>
        <w:right w:val="none" w:sz="0" w:space="0" w:color="auto"/>
      </w:divBdr>
    </w:div>
    <w:div w:id="448083438">
      <w:bodyDiv w:val="1"/>
      <w:marLeft w:val="0"/>
      <w:marRight w:val="0"/>
      <w:marTop w:val="0"/>
      <w:marBottom w:val="0"/>
      <w:divBdr>
        <w:top w:val="none" w:sz="0" w:space="0" w:color="auto"/>
        <w:left w:val="none" w:sz="0" w:space="0" w:color="auto"/>
        <w:bottom w:val="none" w:sz="0" w:space="0" w:color="auto"/>
        <w:right w:val="none" w:sz="0" w:space="0" w:color="auto"/>
      </w:divBdr>
    </w:div>
    <w:div w:id="452940820">
      <w:bodyDiv w:val="1"/>
      <w:marLeft w:val="0"/>
      <w:marRight w:val="0"/>
      <w:marTop w:val="0"/>
      <w:marBottom w:val="0"/>
      <w:divBdr>
        <w:top w:val="none" w:sz="0" w:space="0" w:color="auto"/>
        <w:left w:val="none" w:sz="0" w:space="0" w:color="auto"/>
        <w:bottom w:val="none" w:sz="0" w:space="0" w:color="auto"/>
        <w:right w:val="none" w:sz="0" w:space="0" w:color="auto"/>
      </w:divBdr>
    </w:div>
    <w:div w:id="471756817">
      <w:bodyDiv w:val="1"/>
      <w:marLeft w:val="0"/>
      <w:marRight w:val="0"/>
      <w:marTop w:val="0"/>
      <w:marBottom w:val="0"/>
      <w:divBdr>
        <w:top w:val="none" w:sz="0" w:space="0" w:color="auto"/>
        <w:left w:val="none" w:sz="0" w:space="0" w:color="auto"/>
        <w:bottom w:val="none" w:sz="0" w:space="0" w:color="auto"/>
        <w:right w:val="none" w:sz="0" w:space="0" w:color="auto"/>
      </w:divBdr>
    </w:div>
    <w:div w:id="492066002">
      <w:bodyDiv w:val="1"/>
      <w:marLeft w:val="0"/>
      <w:marRight w:val="0"/>
      <w:marTop w:val="0"/>
      <w:marBottom w:val="0"/>
      <w:divBdr>
        <w:top w:val="none" w:sz="0" w:space="0" w:color="auto"/>
        <w:left w:val="none" w:sz="0" w:space="0" w:color="auto"/>
        <w:bottom w:val="none" w:sz="0" w:space="0" w:color="auto"/>
        <w:right w:val="none" w:sz="0" w:space="0" w:color="auto"/>
      </w:divBdr>
    </w:div>
    <w:div w:id="495652073">
      <w:bodyDiv w:val="1"/>
      <w:marLeft w:val="0"/>
      <w:marRight w:val="0"/>
      <w:marTop w:val="0"/>
      <w:marBottom w:val="0"/>
      <w:divBdr>
        <w:top w:val="none" w:sz="0" w:space="0" w:color="auto"/>
        <w:left w:val="none" w:sz="0" w:space="0" w:color="auto"/>
        <w:bottom w:val="none" w:sz="0" w:space="0" w:color="auto"/>
        <w:right w:val="none" w:sz="0" w:space="0" w:color="auto"/>
      </w:divBdr>
    </w:div>
    <w:div w:id="495731507">
      <w:bodyDiv w:val="1"/>
      <w:marLeft w:val="0"/>
      <w:marRight w:val="0"/>
      <w:marTop w:val="0"/>
      <w:marBottom w:val="0"/>
      <w:divBdr>
        <w:top w:val="none" w:sz="0" w:space="0" w:color="auto"/>
        <w:left w:val="none" w:sz="0" w:space="0" w:color="auto"/>
        <w:bottom w:val="none" w:sz="0" w:space="0" w:color="auto"/>
        <w:right w:val="none" w:sz="0" w:space="0" w:color="auto"/>
      </w:divBdr>
    </w:div>
    <w:div w:id="516234734">
      <w:bodyDiv w:val="1"/>
      <w:marLeft w:val="0"/>
      <w:marRight w:val="0"/>
      <w:marTop w:val="0"/>
      <w:marBottom w:val="0"/>
      <w:divBdr>
        <w:top w:val="none" w:sz="0" w:space="0" w:color="auto"/>
        <w:left w:val="none" w:sz="0" w:space="0" w:color="auto"/>
        <w:bottom w:val="none" w:sz="0" w:space="0" w:color="auto"/>
        <w:right w:val="none" w:sz="0" w:space="0" w:color="auto"/>
      </w:divBdr>
    </w:div>
    <w:div w:id="542251373">
      <w:bodyDiv w:val="1"/>
      <w:marLeft w:val="0"/>
      <w:marRight w:val="0"/>
      <w:marTop w:val="0"/>
      <w:marBottom w:val="0"/>
      <w:divBdr>
        <w:top w:val="none" w:sz="0" w:space="0" w:color="auto"/>
        <w:left w:val="none" w:sz="0" w:space="0" w:color="auto"/>
        <w:bottom w:val="none" w:sz="0" w:space="0" w:color="auto"/>
        <w:right w:val="none" w:sz="0" w:space="0" w:color="auto"/>
      </w:divBdr>
    </w:div>
    <w:div w:id="572786405">
      <w:bodyDiv w:val="1"/>
      <w:marLeft w:val="0"/>
      <w:marRight w:val="0"/>
      <w:marTop w:val="0"/>
      <w:marBottom w:val="0"/>
      <w:divBdr>
        <w:top w:val="none" w:sz="0" w:space="0" w:color="auto"/>
        <w:left w:val="none" w:sz="0" w:space="0" w:color="auto"/>
        <w:bottom w:val="none" w:sz="0" w:space="0" w:color="auto"/>
        <w:right w:val="none" w:sz="0" w:space="0" w:color="auto"/>
      </w:divBdr>
    </w:div>
    <w:div w:id="577247130">
      <w:bodyDiv w:val="1"/>
      <w:marLeft w:val="0"/>
      <w:marRight w:val="0"/>
      <w:marTop w:val="0"/>
      <w:marBottom w:val="0"/>
      <w:divBdr>
        <w:top w:val="none" w:sz="0" w:space="0" w:color="auto"/>
        <w:left w:val="none" w:sz="0" w:space="0" w:color="auto"/>
        <w:bottom w:val="none" w:sz="0" w:space="0" w:color="auto"/>
        <w:right w:val="none" w:sz="0" w:space="0" w:color="auto"/>
      </w:divBdr>
    </w:div>
    <w:div w:id="596597047">
      <w:bodyDiv w:val="1"/>
      <w:marLeft w:val="0"/>
      <w:marRight w:val="0"/>
      <w:marTop w:val="0"/>
      <w:marBottom w:val="0"/>
      <w:divBdr>
        <w:top w:val="none" w:sz="0" w:space="0" w:color="auto"/>
        <w:left w:val="none" w:sz="0" w:space="0" w:color="auto"/>
        <w:bottom w:val="none" w:sz="0" w:space="0" w:color="auto"/>
        <w:right w:val="none" w:sz="0" w:space="0" w:color="auto"/>
      </w:divBdr>
    </w:div>
    <w:div w:id="596597190">
      <w:bodyDiv w:val="1"/>
      <w:marLeft w:val="0"/>
      <w:marRight w:val="0"/>
      <w:marTop w:val="0"/>
      <w:marBottom w:val="0"/>
      <w:divBdr>
        <w:top w:val="none" w:sz="0" w:space="0" w:color="auto"/>
        <w:left w:val="none" w:sz="0" w:space="0" w:color="auto"/>
        <w:bottom w:val="none" w:sz="0" w:space="0" w:color="auto"/>
        <w:right w:val="none" w:sz="0" w:space="0" w:color="auto"/>
      </w:divBdr>
    </w:div>
    <w:div w:id="598803362">
      <w:bodyDiv w:val="1"/>
      <w:marLeft w:val="0"/>
      <w:marRight w:val="0"/>
      <w:marTop w:val="0"/>
      <w:marBottom w:val="0"/>
      <w:divBdr>
        <w:top w:val="none" w:sz="0" w:space="0" w:color="auto"/>
        <w:left w:val="none" w:sz="0" w:space="0" w:color="auto"/>
        <w:bottom w:val="none" w:sz="0" w:space="0" w:color="auto"/>
        <w:right w:val="none" w:sz="0" w:space="0" w:color="auto"/>
      </w:divBdr>
    </w:div>
    <w:div w:id="600331848">
      <w:bodyDiv w:val="1"/>
      <w:marLeft w:val="0"/>
      <w:marRight w:val="0"/>
      <w:marTop w:val="0"/>
      <w:marBottom w:val="0"/>
      <w:divBdr>
        <w:top w:val="none" w:sz="0" w:space="0" w:color="auto"/>
        <w:left w:val="none" w:sz="0" w:space="0" w:color="auto"/>
        <w:bottom w:val="none" w:sz="0" w:space="0" w:color="auto"/>
        <w:right w:val="none" w:sz="0" w:space="0" w:color="auto"/>
      </w:divBdr>
    </w:div>
    <w:div w:id="608240797">
      <w:bodyDiv w:val="1"/>
      <w:marLeft w:val="0"/>
      <w:marRight w:val="0"/>
      <w:marTop w:val="0"/>
      <w:marBottom w:val="0"/>
      <w:divBdr>
        <w:top w:val="none" w:sz="0" w:space="0" w:color="auto"/>
        <w:left w:val="none" w:sz="0" w:space="0" w:color="auto"/>
        <w:bottom w:val="none" w:sz="0" w:space="0" w:color="auto"/>
        <w:right w:val="none" w:sz="0" w:space="0" w:color="auto"/>
      </w:divBdr>
    </w:div>
    <w:div w:id="621116051">
      <w:bodyDiv w:val="1"/>
      <w:marLeft w:val="0"/>
      <w:marRight w:val="0"/>
      <w:marTop w:val="0"/>
      <w:marBottom w:val="0"/>
      <w:divBdr>
        <w:top w:val="none" w:sz="0" w:space="0" w:color="auto"/>
        <w:left w:val="none" w:sz="0" w:space="0" w:color="auto"/>
        <w:bottom w:val="none" w:sz="0" w:space="0" w:color="auto"/>
        <w:right w:val="none" w:sz="0" w:space="0" w:color="auto"/>
      </w:divBdr>
    </w:div>
    <w:div w:id="656230941">
      <w:bodyDiv w:val="1"/>
      <w:marLeft w:val="0"/>
      <w:marRight w:val="0"/>
      <w:marTop w:val="0"/>
      <w:marBottom w:val="0"/>
      <w:divBdr>
        <w:top w:val="none" w:sz="0" w:space="0" w:color="auto"/>
        <w:left w:val="none" w:sz="0" w:space="0" w:color="auto"/>
        <w:bottom w:val="none" w:sz="0" w:space="0" w:color="auto"/>
        <w:right w:val="none" w:sz="0" w:space="0" w:color="auto"/>
      </w:divBdr>
    </w:div>
    <w:div w:id="679280835">
      <w:bodyDiv w:val="1"/>
      <w:marLeft w:val="0"/>
      <w:marRight w:val="0"/>
      <w:marTop w:val="0"/>
      <w:marBottom w:val="0"/>
      <w:divBdr>
        <w:top w:val="none" w:sz="0" w:space="0" w:color="auto"/>
        <w:left w:val="none" w:sz="0" w:space="0" w:color="auto"/>
        <w:bottom w:val="none" w:sz="0" w:space="0" w:color="auto"/>
        <w:right w:val="none" w:sz="0" w:space="0" w:color="auto"/>
      </w:divBdr>
    </w:div>
    <w:div w:id="683937560">
      <w:bodyDiv w:val="1"/>
      <w:marLeft w:val="0"/>
      <w:marRight w:val="0"/>
      <w:marTop w:val="0"/>
      <w:marBottom w:val="0"/>
      <w:divBdr>
        <w:top w:val="none" w:sz="0" w:space="0" w:color="auto"/>
        <w:left w:val="none" w:sz="0" w:space="0" w:color="auto"/>
        <w:bottom w:val="none" w:sz="0" w:space="0" w:color="auto"/>
        <w:right w:val="none" w:sz="0" w:space="0" w:color="auto"/>
      </w:divBdr>
    </w:div>
    <w:div w:id="689140070">
      <w:bodyDiv w:val="1"/>
      <w:marLeft w:val="0"/>
      <w:marRight w:val="0"/>
      <w:marTop w:val="0"/>
      <w:marBottom w:val="0"/>
      <w:divBdr>
        <w:top w:val="none" w:sz="0" w:space="0" w:color="auto"/>
        <w:left w:val="none" w:sz="0" w:space="0" w:color="auto"/>
        <w:bottom w:val="none" w:sz="0" w:space="0" w:color="auto"/>
        <w:right w:val="none" w:sz="0" w:space="0" w:color="auto"/>
      </w:divBdr>
    </w:div>
    <w:div w:id="702242432">
      <w:bodyDiv w:val="1"/>
      <w:marLeft w:val="0"/>
      <w:marRight w:val="0"/>
      <w:marTop w:val="0"/>
      <w:marBottom w:val="0"/>
      <w:divBdr>
        <w:top w:val="none" w:sz="0" w:space="0" w:color="auto"/>
        <w:left w:val="none" w:sz="0" w:space="0" w:color="auto"/>
        <w:bottom w:val="none" w:sz="0" w:space="0" w:color="auto"/>
        <w:right w:val="none" w:sz="0" w:space="0" w:color="auto"/>
      </w:divBdr>
    </w:div>
    <w:div w:id="719355035">
      <w:bodyDiv w:val="1"/>
      <w:marLeft w:val="0"/>
      <w:marRight w:val="0"/>
      <w:marTop w:val="0"/>
      <w:marBottom w:val="0"/>
      <w:divBdr>
        <w:top w:val="none" w:sz="0" w:space="0" w:color="auto"/>
        <w:left w:val="none" w:sz="0" w:space="0" w:color="auto"/>
        <w:bottom w:val="none" w:sz="0" w:space="0" w:color="auto"/>
        <w:right w:val="none" w:sz="0" w:space="0" w:color="auto"/>
      </w:divBdr>
    </w:div>
    <w:div w:id="726219038">
      <w:bodyDiv w:val="1"/>
      <w:marLeft w:val="0"/>
      <w:marRight w:val="0"/>
      <w:marTop w:val="0"/>
      <w:marBottom w:val="0"/>
      <w:divBdr>
        <w:top w:val="none" w:sz="0" w:space="0" w:color="auto"/>
        <w:left w:val="none" w:sz="0" w:space="0" w:color="auto"/>
        <w:bottom w:val="none" w:sz="0" w:space="0" w:color="auto"/>
        <w:right w:val="none" w:sz="0" w:space="0" w:color="auto"/>
      </w:divBdr>
    </w:div>
    <w:div w:id="728306948">
      <w:bodyDiv w:val="1"/>
      <w:marLeft w:val="0"/>
      <w:marRight w:val="0"/>
      <w:marTop w:val="0"/>
      <w:marBottom w:val="0"/>
      <w:divBdr>
        <w:top w:val="none" w:sz="0" w:space="0" w:color="auto"/>
        <w:left w:val="none" w:sz="0" w:space="0" w:color="auto"/>
        <w:bottom w:val="none" w:sz="0" w:space="0" w:color="auto"/>
        <w:right w:val="none" w:sz="0" w:space="0" w:color="auto"/>
      </w:divBdr>
    </w:div>
    <w:div w:id="731391431">
      <w:bodyDiv w:val="1"/>
      <w:marLeft w:val="0"/>
      <w:marRight w:val="0"/>
      <w:marTop w:val="0"/>
      <w:marBottom w:val="0"/>
      <w:divBdr>
        <w:top w:val="none" w:sz="0" w:space="0" w:color="auto"/>
        <w:left w:val="none" w:sz="0" w:space="0" w:color="auto"/>
        <w:bottom w:val="none" w:sz="0" w:space="0" w:color="auto"/>
        <w:right w:val="none" w:sz="0" w:space="0" w:color="auto"/>
      </w:divBdr>
    </w:div>
    <w:div w:id="732048420">
      <w:bodyDiv w:val="1"/>
      <w:marLeft w:val="0"/>
      <w:marRight w:val="0"/>
      <w:marTop w:val="0"/>
      <w:marBottom w:val="0"/>
      <w:divBdr>
        <w:top w:val="none" w:sz="0" w:space="0" w:color="auto"/>
        <w:left w:val="none" w:sz="0" w:space="0" w:color="auto"/>
        <w:bottom w:val="none" w:sz="0" w:space="0" w:color="auto"/>
        <w:right w:val="none" w:sz="0" w:space="0" w:color="auto"/>
      </w:divBdr>
    </w:div>
    <w:div w:id="733503825">
      <w:bodyDiv w:val="1"/>
      <w:marLeft w:val="0"/>
      <w:marRight w:val="0"/>
      <w:marTop w:val="0"/>
      <w:marBottom w:val="0"/>
      <w:divBdr>
        <w:top w:val="none" w:sz="0" w:space="0" w:color="auto"/>
        <w:left w:val="none" w:sz="0" w:space="0" w:color="auto"/>
        <w:bottom w:val="none" w:sz="0" w:space="0" w:color="auto"/>
        <w:right w:val="none" w:sz="0" w:space="0" w:color="auto"/>
      </w:divBdr>
    </w:div>
    <w:div w:id="756246677">
      <w:bodyDiv w:val="1"/>
      <w:marLeft w:val="0"/>
      <w:marRight w:val="0"/>
      <w:marTop w:val="0"/>
      <w:marBottom w:val="0"/>
      <w:divBdr>
        <w:top w:val="none" w:sz="0" w:space="0" w:color="auto"/>
        <w:left w:val="none" w:sz="0" w:space="0" w:color="auto"/>
        <w:bottom w:val="none" w:sz="0" w:space="0" w:color="auto"/>
        <w:right w:val="none" w:sz="0" w:space="0" w:color="auto"/>
      </w:divBdr>
    </w:div>
    <w:div w:id="769198733">
      <w:bodyDiv w:val="1"/>
      <w:marLeft w:val="0"/>
      <w:marRight w:val="0"/>
      <w:marTop w:val="0"/>
      <w:marBottom w:val="0"/>
      <w:divBdr>
        <w:top w:val="none" w:sz="0" w:space="0" w:color="auto"/>
        <w:left w:val="none" w:sz="0" w:space="0" w:color="auto"/>
        <w:bottom w:val="none" w:sz="0" w:space="0" w:color="auto"/>
        <w:right w:val="none" w:sz="0" w:space="0" w:color="auto"/>
      </w:divBdr>
    </w:div>
    <w:div w:id="807893233">
      <w:bodyDiv w:val="1"/>
      <w:marLeft w:val="0"/>
      <w:marRight w:val="0"/>
      <w:marTop w:val="0"/>
      <w:marBottom w:val="0"/>
      <w:divBdr>
        <w:top w:val="none" w:sz="0" w:space="0" w:color="auto"/>
        <w:left w:val="none" w:sz="0" w:space="0" w:color="auto"/>
        <w:bottom w:val="none" w:sz="0" w:space="0" w:color="auto"/>
        <w:right w:val="none" w:sz="0" w:space="0" w:color="auto"/>
      </w:divBdr>
    </w:div>
    <w:div w:id="814181954">
      <w:bodyDiv w:val="1"/>
      <w:marLeft w:val="0"/>
      <w:marRight w:val="0"/>
      <w:marTop w:val="0"/>
      <w:marBottom w:val="0"/>
      <w:divBdr>
        <w:top w:val="none" w:sz="0" w:space="0" w:color="auto"/>
        <w:left w:val="none" w:sz="0" w:space="0" w:color="auto"/>
        <w:bottom w:val="none" w:sz="0" w:space="0" w:color="auto"/>
        <w:right w:val="none" w:sz="0" w:space="0" w:color="auto"/>
      </w:divBdr>
    </w:div>
    <w:div w:id="815684276">
      <w:bodyDiv w:val="1"/>
      <w:marLeft w:val="0"/>
      <w:marRight w:val="0"/>
      <w:marTop w:val="0"/>
      <w:marBottom w:val="0"/>
      <w:divBdr>
        <w:top w:val="none" w:sz="0" w:space="0" w:color="auto"/>
        <w:left w:val="none" w:sz="0" w:space="0" w:color="auto"/>
        <w:bottom w:val="none" w:sz="0" w:space="0" w:color="auto"/>
        <w:right w:val="none" w:sz="0" w:space="0" w:color="auto"/>
      </w:divBdr>
    </w:div>
    <w:div w:id="817384641">
      <w:bodyDiv w:val="1"/>
      <w:marLeft w:val="0"/>
      <w:marRight w:val="0"/>
      <w:marTop w:val="0"/>
      <w:marBottom w:val="0"/>
      <w:divBdr>
        <w:top w:val="none" w:sz="0" w:space="0" w:color="auto"/>
        <w:left w:val="none" w:sz="0" w:space="0" w:color="auto"/>
        <w:bottom w:val="none" w:sz="0" w:space="0" w:color="auto"/>
        <w:right w:val="none" w:sz="0" w:space="0" w:color="auto"/>
      </w:divBdr>
    </w:div>
    <w:div w:id="820971547">
      <w:bodyDiv w:val="1"/>
      <w:marLeft w:val="0"/>
      <w:marRight w:val="0"/>
      <w:marTop w:val="0"/>
      <w:marBottom w:val="0"/>
      <w:divBdr>
        <w:top w:val="none" w:sz="0" w:space="0" w:color="auto"/>
        <w:left w:val="none" w:sz="0" w:space="0" w:color="auto"/>
        <w:bottom w:val="none" w:sz="0" w:space="0" w:color="auto"/>
        <w:right w:val="none" w:sz="0" w:space="0" w:color="auto"/>
      </w:divBdr>
    </w:div>
    <w:div w:id="823475885">
      <w:bodyDiv w:val="1"/>
      <w:marLeft w:val="0"/>
      <w:marRight w:val="0"/>
      <w:marTop w:val="0"/>
      <w:marBottom w:val="0"/>
      <w:divBdr>
        <w:top w:val="none" w:sz="0" w:space="0" w:color="auto"/>
        <w:left w:val="none" w:sz="0" w:space="0" w:color="auto"/>
        <w:bottom w:val="none" w:sz="0" w:space="0" w:color="auto"/>
        <w:right w:val="none" w:sz="0" w:space="0" w:color="auto"/>
      </w:divBdr>
    </w:div>
    <w:div w:id="831486713">
      <w:bodyDiv w:val="1"/>
      <w:marLeft w:val="0"/>
      <w:marRight w:val="0"/>
      <w:marTop w:val="0"/>
      <w:marBottom w:val="0"/>
      <w:divBdr>
        <w:top w:val="none" w:sz="0" w:space="0" w:color="auto"/>
        <w:left w:val="none" w:sz="0" w:space="0" w:color="auto"/>
        <w:bottom w:val="none" w:sz="0" w:space="0" w:color="auto"/>
        <w:right w:val="none" w:sz="0" w:space="0" w:color="auto"/>
      </w:divBdr>
    </w:div>
    <w:div w:id="853684964">
      <w:bodyDiv w:val="1"/>
      <w:marLeft w:val="0"/>
      <w:marRight w:val="0"/>
      <w:marTop w:val="0"/>
      <w:marBottom w:val="0"/>
      <w:divBdr>
        <w:top w:val="none" w:sz="0" w:space="0" w:color="auto"/>
        <w:left w:val="none" w:sz="0" w:space="0" w:color="auto"/>
        <w:bottom w:val="none" w:sz="0" w:space="0" w:color="auto"/>
        <w:right w:val="none" w:sz="0" w:space="0" w:color="auto"/>
      </w:divBdr>
    </w:div>
    <w:div w:id="857740216">
      <w:bodyDiv w:val="1"/>
      <w:marLeft w:val="0"/>
      <w:marRight w:val="0"/>
      <w:marTop w:val="0"/>
      <w:marBottom w:val="0"/>
      <w:divBdr>
        <w:top w:val="none" w:sz="0" w:space="0" w:color="auto"/>
        <w:left w:val="none" w:sz="0" w:space="0" w:color="auto"/>
        <w:bottom w:val="none" w:sz="0" w:space="0" w:color="auto"/>
        <w:right w:val="none" w:sz="0" w:space="0" w:color="auto"/>
      </w:divBdr>
    </w:div>
    <w:div w:id="858933989">
      <w:bodyDiv w:val="1"/>
      <w:marLeft w:val="0"/>
      <w:marRight w:val="0"/>
      <w:marTop w:val="0"/>
      <w:marBottom w:val="0"/>
      <w:divBdr>
        <w:top w:val="none" w:sz="0" w:space="0" w:color="auto"/>
        <w:left w:val="none" w:sz="0" w:space="0" w:color="auto"/>
        <w:bottom w:val="none" w:sz="0" w:space="0" w:color="auto"/>
        <w:right w:val="none" w:sz="0" w:space="0" w:color="auto"/>
      </w:divBdr>
    </w:div>
    <w:div w:id="885339161">
      <w:bodyDiv w:val="1"/>
      <w:marLeft w:val="0"/>
      <w:marRight w:val="0"/>
      <w:marTop w:val="0"/>
      <w:marBottom w:val="0"/>
      <w:divBdr>
        <w:top w:val="none" w:sz="0" w:space="0" w:color="auto"/>
        <w:left w:val="none" w:sz="0" w:space="0" w:color="auto"/>
        <w:bottom w:val="none" w:sz="0" w:space="0" w:color="auto"/>
        <w:right w:val="none" w:sz="0" w:space="0" w:color="auto"/>
      </w:divBdr>
    </w:div>
    <w:div w:id="892619286">
      <w:bodyDiv w:val="1"/>
      <w:marLeft w:val="0"/>
      <w:marRight w:val="0"/>
      <w:marTop w:val="0"/>
      <w:marBottom w:val="0"/>
      <w:divBdr>
        <w:top w:val="none" w:sz="0" w:space="0" w:color="auto"/>
        <w:left w:val="none" w:sz="0" w:space="0" w:color="auto"/>
        <w:bottom w:val="none" w:sz="0" w:space="0" w:color="auto"/>
        <w:right w:val="none" w:sz="0" w:space="0" w:color="auto"/>
      </w:divBdr>
    </w:div>
    <w:div w:id="895050913">
      <w:bodyDiv w:val="1"/>
      <w:marLeft w:val="0"/>
      <w:marRight w:val="0"/>
      <w:marTop w:val="0"/>
      <w:marBottom w:val="0"/>
      <w:divBdr>
        <w:top w:val="none" w:sz="0" w:space="0" w:color="auto"/>
        <w:left w:val="none" w:sz="0" w:space="0" w:color="auto"/>
        <w:bottom w:val="none" w:sz="0" w:space="0" w:color="auto"/>
        <w:right w:val="none" w:sz="0" w:space="0" w:color="auto"/>
      </w:divBdr>
    </w:div>
    <w:div w:id="898831177">
      <w:bodyDiv w:val="1"/>
      <w:marLeft w:val="0"/>
      <w:marRight w:val="0"/>
      <w:marTop w:val="0"/>
      <w:marBottom w:val="0"/>
      <w:divBdr>
        <w:top w:val="none" w:sz="0" w:space="0" w:color="auto"/>
        <w:left w:val="none" w:sz="0" w:space="0" w:color="auto"/>
        <w:bottom w:val="none" w:sz="0" w:space="0" w:color="auto"/>
        <w:right w:val="none" w:sz="0" w:space="0" w:color="auto"/>
      </w:divBdr>
    </w:div>
    <w:div w:id="899052233">
      <w:bodyDiv w:val="1"/>
      <w:marLeft w:val="0"/>
      <w:marRight w:val="0"/>
      <w:marTop w:val="0"/>
      <w:marBottom w:val="0"/>
      <w:divBdr>
        <w:top w:val="none" w:sz="0" w:space="0" w:color="auto"/>
        <w:left w:val="none" w:sz="0" w:space="0" w:color="auto"/>
        <w:bottom w:val="none" w:sz="0" w:space="0" w:color="auto"/>
        <w:right w:val="none" w:sz="0" w:space="0" w:color="auto"/>
      </w:divBdr>
    </w:div>
    <w:div w:id="921331232">
      <w:bodyDiv w:val="1"/>
      <w:marLeft w:val="0"/>
      <w:marRight w:val="0"/>
      <w:marTop w:val="0"/>
      <w:marBottom w:val="0"/>
      <w:divBdr>
        <w:top w:val="none" w:sz="0" w:space="0" w:color="auto"/>
        <w:left w:val="none" w:sz="0" w:space="0" w:color="auto"/>
        <w:bottom w:val="none" w:sz="0" w:space="0" w:color="auto"/>
        <w:right w:val="none" w:sz="0" w:space="0" w:color="auto"/>
      </w:divBdr>
    </w:div>
    <w:div w:id="964237774">
      <w:bodyDiv w:val="1"/>
      <w:marLeft w:val="0"/>
      <w:marRight w:val="0"/>
      <w:marTop w:val="0"/>
      <w:marBottom w:val="0"/>
      <w:divBdr>
        <w:top w:val="none" w:sz="0" w:space="0" w:color="auto"/>
        <w:left w:val="none" w:sz="0" w:space="0" w:color="auto"/>
        <w:bottom w:val="none" w:sz="0" w:space="0" w:color="auto"/>
        <w:right w:val="none" w:sz="0" w:space="0" w:color="auto"/>
      </w:divBdr>
    </w:div>
    <w:div w:id="969019459">
      <w:bodyDiv w:val="1"/>
      <w:marLeft w:val="0"/>
      <w:marRight w:val="0"/>
      <w:marTop w:val="0"/>
      <w:marBottom w:val="0"/>
      <w:divBdr>
        <w:top w:val="none" w:sz="0" w:space="0" w:color="auto"/>
        <w:left w:val="none" w:sz="0" w:space="0" w:color="auto"/>
        <w:bottom w:val="none" w:sz="0" w:space="0" w:color="auto"/>
        <w:right w:val="none" w:sz="0" w:space="0" w:color="auto"/>
      </w:divBdr>
    </w:div>
    <w:div w:id="978613559">
      <w:bodyDiv w:val="1"/>
      <w:marLeft w:val="0"/>
      <w:marRight w:val="0"/>
      <w:marTop w:val="0"/>
      <w:marBottom w:val="0"/>
      <w:divBdr>
        <w:top w:val="none" w:sz="0" w:space="0" w:color="auto"/>
        <w:left w:val="none" w:sz="0" w:space="0" w:color="auto"/>
        <w:bottom w:val="none" w:sz="0" w:space="0" w:color="auto"/>
        <w:right w:val="none" w:sz="0" w:space="0" w:color="auto"/>
      </w:divBdr>
    </w:div>
    <w:div w:id="981619184">
      <w:bodyDiv w:val="1"/>
      <w:marLeft w:val="0"/>
      <w:marRight w:val="0"/>
      <w:marTop w:val="0"/>
      <w:marBottom w:val="0"/>
      <w:divBdr>
        <w:top w:val="none" w:sz="0" w:space="0" w:color="auto"/>
        <w:left w:val="none" w:sz="0" w:space="0" w:color="auto"/>
        <w:bottom w:val="none" w:sz="0" w:space="0" w:color="auto"/>
        <w:right w:val="none" w:sz="0" w:space="0" w:color="auto"/>
      </w:divBdr>
    </w:div>
    <w:div w:id="1013383977">
      <w:bodyDiv w:val="1"/>
      <w:marLeft w:val="0"/>
      <w:marRight w:val="0"/>
      <w:marTop w:val="0"/>
      <w:marBottom w:val="0"/>
      <w:divBdr>
        <w:top w:val="none" w:sz="0" w:space="0" w:color="auto"/>
        <w:left w:val="none" w:sz="0" w:space="0" w:color="auto"/>
        <w:bottom w:val="none" w:sz="0" w:space="0" w:color="auto"/>
        <w:right w:val="none" w:sz="0" w:space="0" w:color="auto"/>
      </w:divBdr>
    </w:div>
    <w:div w:id="1028411450">
      <w:bodyDiv w:val="1"/>
      <w:marLeft w:val="0"/>
      <w:marRight w:val="0"/>
      <w:marTop w:val="0"/>
      <w:marBottom w:val="0"/>
      <w:divBdr>
        <w:top w:val="none" w:sz="0" w:space="0" w:color="auto"/>
        <w:left w:val="none" w:sz="0" w:space="0" w:color="auto"/>
        <w:bottom w:val="none" w:sz="0" w:space="0" w:color="auto"/>
        <w:right w:val="none" w:sz="0" w:space="0" w:color="auto"/>
      </w:divBdr>
    </w:div>
    <w:div w:id="1041829584">
      <w:bodyDiv w:val="1"/>
      <w:marLeft w:val="0"/>
      <w:marRight w:val="0"/>
      <w:marTop w:val="0"/>
      <w:marBottom w:val="0"/>
      <w:divBdr>
        <w:top w:val="none" w:sz="0" w:space="0" w:color="auto"/>
        <w:left w:val="none" w:sz="0" w:space="0" w:color="auto"/>
        <w:bottom w:val="none" w:sz="0" w:space="0" w:color="auto"/>
        <w:right w:val="none" w:sz="0" w:space="0" w:color="auto"/>
      </w:divBdr>
    </w:div>
    <w:div w:id="1060247649">
      <w:bodyDiv w:val="1"/>
      <w:marLeft w:val="0"/>
      <w:marRight w:val="0"/>
      <w:marTop w:val="0"/>
      <w:marBottom w:val="0"/>
      <w:divBdr>
        <w:top w:val="none" w:sz="0" w:space="0" w:color="auto"/>
        <w:left w:val="none" w:sz="0" w:space="0" w:color="auto"/>
        <w:bottom w:val="none" w:sz="0" w:space="0" w:color="auto"/>
        <w:right w:val="none" w:sz="0" w:space="0" w:color="auto"/>
      </w:divBdr>
    </w:div>
    <w:div w:id="1064063884">
      <w:bodyDiv w:val="1"/>
      <w:marLeft w:val="0"/>
      <w:marRight w:val="0"/>
      <w:marTop w:val="0"/>
      <w:marBottom w:val="0"/>
      <w:divBdr>
        <w:top w:val="none" w:sz="0" w:space="0" w:color="auto"/>
        <w:left w:val="none" w:sz="0" w:space="0" w:color="auto"/>
        <w:bottom w:val="none" w:sz="0" w:space="0" w:color="auto"/>
        <w:right w:val="none" w:sz="0" w:space="0" w:color="auto"/>
      </w:divBdr>
    </w:div>
    <w:div w:id="1080442588">
      <w:bodyDiv w:val="1"/>
      <w:marLeft w:val="0"/>
      <w:marRight w:val="0"/>
      <w:marTop w:val="0"/>
      <w:marBottom w:val="0"/>
      <w:divBdr>
        <w:top w:val="none" w:sz="0" w:space="0" w:color="auto"/>
        <w:left w:val="none" w:sz="0" w:space="0" w:color="auto"/>
        <w:bottom w:val="none" w:sz="0" w:space="0" w:color="auto"/>
        <w:right w:val="none" w:sz="0" w:space="0" w:color="auto"/>
      </w:divBdr>
    </w:div>
    <w:div w:id="1084456053">
      <w:bodyDiv w:val="1"/>
      <w:marLeft w:val="0"/>
      <w:marRight w:val="0"/>
      <w:marTop w:val="0"/>
      <w:marBottom w:val="0"/>
      <w:divBdr>
        <w:top w:val="none" w:sz="0" w:space="0" w:color="auto"/>
        <w:left w:val="none" w:sz="0" w:space="0" w:color="auto"/>
        <w:bottom w:val="none" w:sz="0" w:space="0" w:color="auto"/>
        <w:right w:val="none" w:sz="0" w:space="0" w:color="auto"/>
      </w:divBdr>
    </w:div>
    <w:div w:id="1107504027">
      <w:bodyDiv w:val="1"/>
      <w:marLeft w:val="0"/>
      <w:marRight w:val="0"/>
      <w:marTop w:val="0"/>
      <w:marBottom w:val="0"/>
      <w:divBdr>
        <w:top w:val="none" w:sz="0" w:space="0" w:color="auto"/>
        <w:left w:val="none" w:sz="0" w:space="0" w:color="auto"/>
        <w:bottom w:val="none" w:sz="0" w:space="0" w:color="auto"/>
        <w:right w:val="none" w:sz="0" w:space="0" w:color="auto"/>
      </w:divBdr>
    </w:div>
    <w:div w:id="1112746493">
      <w:bodyDiv w:val="1"/>
      <w:marLeft w:val="0"/>
      <w:marRight w:val="0"/>
      <w:marTop w:val="0"/>
      <w:marBottom w:val="0"/>
      <w:divBdr>
        <w:top w:val="none" w:sz="0" w:space="0" w:color="auto"/>
        <w:left w:val="none" w:sz="0" w:space="0" w:color="auto"/>
        <w:bottom w:val="none" w:sz="0" w:space="0" w:color="auto"/>
        <w:right w:val="none" w:sz="0" w:space="0" w:color="auto"/>
      </w:divBdr>
    </w:div>
    <w:div w:id="1145126923">
      <w:bodyDiv w:val="1"/>
      <w:marLeft w:val="0"/>
      <w:marRight w:val="0"/>
      <w:marTop w:val="0"/>
      <w:marBottom w:val="0"/>
      <w:divBdr>
        <w:top w:val="none" w:sz="0" w:space="0" w:color="auto"/>
        <w:left w:val="none" w:sz="0" w:space="0" w:color="auto"/>
        <w:bottom w:val="none" w:sz="0" w:space="0" w:color="auto"/>
        <w:right w:val="none" w:sz="0" w:space="0" w:color="auto"/>
      </w:divBdr>
    </w:div>
    <w:div w:id="1145700693">
      <w:bodyDiv w:val="1"/>
      <w:marLeft w:val="0"/>
      <w:marRight w:val="0"/>
      <w:marTop w:val="0"/>
      <w:marBottom w:val="0"/>
      <w:divBdr>
        <w:top w:val="none" w:sz="0" w:space="0" w:color="auto"/>
        <w:left w:val="none" w:sz="0" w:space="0" w:color="auto"/>
        <w:bottom w:val="none" w:sz="0" w:space="0" w:color="auto"/>
        <w:right w:val="none" w:sz="0" w:space="0" w:color="auto"/>
      </w:divBdr>
    </w:div>
    <w:div w:id="1214196589">
      <w:bodyDiv w:val="1"/>
      <w:marLeft w:val="0"/>
      <w:marRight w:val="0"/>
      <w:marTop w:val="0"/>
      <w:marBottom w:val="0"/>
      <w:divBdr>
        <w:top w:val="none" w:sz="0" w:space="0" w:color="auto"/>
        <w:left w:val="none" w:sz="0" w:space="0" w:color="auto"/>
        <w:bottom w:val="none" w:sz="0" w:space="0" w:color="auto"/>
        <w:right w:val="none" w:sz="0" w:space="0" w:color="auto"/>
      </w:divBdr>
    </w:div>
    <w:div w:id="1230576113">
      <w:bodyDiv w:val="1"/>
      <w:marLeft w:val="0"/>
      <w:marRight w:val="0"/>
      <w:marTop w:val="0"/>
      <w:marBottom w:val="0"/>
      <w:divBdr>
        <w:top w:val="none" w:sz="0" w:space="0" w:color="auto"/>
        <w:left w:val="none" w:sz="0" w:space="0" w:color="auto"/>
        <w:bottom w:val="none" w:sz="0" w:space="0" w:color="auto"/>
        <w:right w:val="none" w:sz="0" w:space="0" w:color="auto"/>
      </w:divBdr>
    </w:div>
    <w:div w:id="1241910362">
      <w:bodyDiv w:val="1"/>
      <w:marLeft w:val="0"/>
      <w:marRight w:val="0"/>
      <w:marTop w:val="0"/>
      <w:marBottom w:val="0"/>
      <w:divBdr>
        <w:top w:val="none" w:sz="0" w:space="0" w:color="auto"/>
        <w:left w:val="none" w:sz="0" w:space="0" w:color="auto"/>
        <w:bottom w:val="none" w:sz="0" w:space="0" w:color="auto"/>
        <w:right w:val="none" w:sz="0" w:space="0" w:color="auto"/>
      </w:divBdr>
    </w:div>
    <w:div w:id="1246841270">
      <w:bodyDiv w:val="1"/>
      <w:marLeft w:val="0"/>
      <w:marRight w:val="0"/>
      <w:marTop w:val="0"/>
      <w:marBottom w:val="0"/>
      <w:divBdr>
        <w:top w:val="none" w:sz="0" w:space="0" w:color="auto"/>
        <w:left w:val="none" w:sz="0" w:space="0" w:color="auto"/>
        <w:bottom w:val="none" w:sz="0" w:space="0" w:color="auto"/>
        <w:right w:val="none" w:sz="0" w:space="0" w:color="auto"/>
      </w:divBdr>
    </w:div>
    <w:div w:id="1258756855">
      <w:bodyDiv w:val="1"/>
      <w:marLeft w:val="0"/>
      <w:marRight w:val="0"/>
      <w:marTop w:val="0"/>
      <w:marBottom w:val="0"/>
      <w:divBdr>
        <w:top w:val="none" w:sz="0" w:space="0" w:color="auto"/>
        <w:left w:val="none" w:sz="0" w:space="0" w:color="auto"/>
        <w:bottom w:val="none" w:sz="0" w:space="0" w:color="auto"/>
        <w:right w:val="none" w:sz="0" w:space="0" w:color="auto"/>
      </w:divBdr>
    </w:div>
    <w:div w:id="1291208617">
      <w:bodyDiv w:val="1"/>
      <w:marLeft w:val="0"/>
      <w:marRight w:val="0"/>
      <w:marTop w:val="0"/>
      <w:marBottom w:val="0"/>
      <w:divBdr>
        <w:top w:val="none" w:sz="0" w:space="0" w:color="auto"/>
        <w:left w:val="none" w:sz="0" w:space="0" w:color="auto"/>
        <w:bottom w:val="none" w:sz="0" w:space="0" w:color="auto"/>
        <w:right w:val="none" w:sz="0" w:space="0" w:color="auto"/>
      </w:divBdr>
    </w:div>
    <w:div w:id="1332562904">
      <w:bodyDiv w:val="1"/>
      <w:marLeft w:val="0"/>
      <w:marRight w:val="0"/>
      <w:marTop w:val="0"/>
      <w:marBottom w:val="0"/>
      <w:divBdr>
        <w:top w:val="none" w:sz="0" w:space="0" w:color="auto"/>
        <w:left w:val="none" w:sz="0" w:space="0" w:color="auto"/>
        <w:bottom w:val="none" w:sz="0" w:space="0" w:color="auto"/>
        <w:right w:val="none" w:sz="0" w:space="0" w:color="auto"/>
      </w:divBdr>
    </w:div>
    <w:div w:id="1340500449">
      <w:bodyDiv w:val="1"/>
      <w:marLeft w:val="0"/>
      <w:marRight w:val="0"/>
      <w:marTop w:val="0"/>
      <w:marBottom w:val="0"/>
      <w:divBdr>
        <w:top w:val="none" w:sz="0" w:space="0" w:color="auto"/>
        <w:left w:val="none" w:sz="0" w:space="0" w:color="auto"/>
        <w:bottom w:val="none" w:sz="0" w:space="0" w:color="auto"/>
        <w:right w:val="none" w:sz="0" w:space="0" w:color="auto"/>
      </w:divBdr>
    </w:div>
    <w:div w:id="1367682344">
      <w:bodyDiv w:val="1"/>
      <w:marLeft w:val="0"/>
      <w:marRight w:val="0"/>
      <w:marTop w:val="0"/>
      <w:marBottom w:val="0"/>
      <w:divBdr>
        <w:top w:val="none" w:sz="0" w:space="0" w:color="auto"/>
        <w:left w:val="none" w:sz="0" w:space="0" w:color="auto"/>
        <w:bottom w:val="none" w:sz="0" w:space="0" w:color="auto"/>
        <w:right w:val="none" w:sz="0" w:space="0" w:color="auto"/>
      </w:divBdr>
    </w:div>
    <w:div w:id="1390034428">
      <w:bodyDiv w:val="1"/>
      <w:marLeft w:val="0"/>
      <w:marRight w:val="0"/>
      <w:marTop w:val="0"/>
      <w:marBottom w:val="0"/>
      <w:divBdr>
        <w:top w:val="none" w:sz="0" w:space="0" w:color="auto"/>
        <w:left w:val="none" w:sz="0" w:space="0" w:color="auto"/>
        <w:bottom w:val="none" w:sz="0" w:space="0" w:color="auto"/>
        <w:right w:val="none" w:sz="0" w:space="0" w:color="auto"/>
      </w:divBdr>
    </w:div>
    <w:div w:id="1406339183">
      <w:bodyDiv w:val="1"/>
      <w:marLeft w:val="0"/>
      <w:marRight w:val="0"/>
      <w:marTop w:val="0"/>
      <w:marBottom w:val="0"/>
      <w:divBdr>
        <w:top w:val="none" w:sz="0" w:space="0" w:color="auto"/>
        <w:left w:val="none" w:sz="0" w:space="0" w:color="auto"/>
        <w:bottom w:val="none" w:sz="0" w:space="0" w:color="auto"/>
        <w:right w:val="none" w:sz="0" w:space="0" w:color="auto"/>
      </w:divBdr>
    </w:div>
    <w:div w:id="1409693476">
      <w:bodyDiv w:val="1"/>
      <w:marLeft w:val="0"/>
      <w:marRight w:val="0"/>
      <w:marTop w:val="0"/>
      <w:marBottom w:val="0"/>
      <w:divBdr>
        <w:top w:val="none" w:sz="0" w:space="0" w:color="auto"/>
        <w:left w:val="none" w:sz="0" w:space="0" w:color="auto"/>
        <w:bottom w:val="none" w:sz="0" w:space="0" w:color="auto"/>
        <w:right w:val="none" w:sz="0" w:space="0" w:color="auto"/>
      </w:divBdr>
    </w:div>
    <w:div w:id="1414544876">
      <w:bodyDiv w:val="1"/>
      <w:marLeft w:val="0"/>
      <w:marRight w:val="0"/>
      <w:marTop w:val="0"/>
      <w:marBottom w:val="0"/>
      <w:divBdr>
        <w:top w:val="none" w:sz="0" w:space="0" w:color="auto"/>
        <w:left w:val="none" w:sz="0" w:space="0" w:color="auto"/>
        <w:bottom w:val="none" w:sz="0" w:space="0" w:color="auto"/>
        <w:right w:val="none" w:sz="0" w:space="0" w:color="auto"/>
      </w:divBdr>
    </w:div>
    <w:div w:id="1415589212">
      <w:bodyDiv w:val="1"/>
      <w:marLeft w:val="0"/>
      <w:marRight w:val="0"/>
      <w:marTop w:val="0"/>
      <w:marBottom w:val="0"/>
      <w:divBdr>
        <w:top w:val="none" w:sz="0" w:space="0" w:color="auto"/>
        <w:left w:val="none" w:sz="0" w:space="0" w:color="auto"/>
        <w:bottom w:val="none" w:sz="0" w:space="0" w:color="auto"/>
        <w:right w:val="none" w:sz="0" w:space="0" w:color="auto"/>
      </w:divBdr>
    </w:div>
    <w:div w:id="1424840228">
      <w:bodyDiv w:val="1"/>
      <w:marLeft w:val="0"/>
      <w:marRight w:val="0"/>
      <w:marTop w:val="0"/>
      <w:marBottom w:val="0"/>
      <w:divBdr>
        <w:top w:val="none" w:sz="0" w:space="0" w:color="auto"/>
        <w:left w:val="none" w:sz="0" w:space="0" w:color="auto"/>
        <w:bottom w:val="none" w:sz="0" w:space="0" w:color="auto"/>
        <w:right w:val="none" w:sz="0" w:space="0" w:color="auto"/>
      </w:divBdr>
    </w:div>
    <w:div w:id="1461606631">
      <w:bodyDiv w:val="1"/>
      <w:marLeft w:val="0"/>
      <w:marRight w:val="0"/>
      <w:marTop w:val="0"/>
      <w:marBottom w:val="0"/>
      <w:divBdr>
        <w:top w:val="none" w:sz="0" w:space="0" w:color="auto"/>
        <w:left w:val="none" w:sz="0" w:space="0" w:color="auto"/>
        <w:bottom w:val="none" w:sz="0" w:space="0" w:color="auto"/>
        <w:right w:val="none" w:sz="0" w:space="0" w:color="auto"/>
      </w:divBdr>
    </w:div>
    <w:div w:id="1466661609">
      <w:bodyDiv w:val="1"/>
      <w:marLeft w:val="0"/>
      <w:marRight w:val="0"/>
      <w:marTop w:val="0"/>
      <w:marBottom w:val="0"/>
      <w:divBdr>
        <w:top w:val="none" w:sz="0" w:space="0" w:color="auto"/>
        <w:left w:val="none" w:sz="0" w:space="0" w:color="auto"/>
        <w:bottom w:val="none" w:sz="0" w:space="0" w:color="auto"/>
        <w:right w:val="none" w:sz="0" w:space="0" w:color="auto"/>
      </w:divBdr>
    </w:div>
    <w:div w:id="1467816365">
      <w:bodyDiv w:val="1"/>
      <w:marLeft w:val="0"/>
      <w:marRight w:val="0"/>
      <w:marTop w:val="0"/>
      <w:marBottom w:val="0"/>
      <w:divBdr>
        <w:top w:val="none" w:sz="0" w:space="0" w:color="auto"/>
        <w:left w:val="none" w:sz="0" w:space="0" w:color="auto"/>
        <w:bottom w:val="none" w:sz="0" w:space="0" w:color="auto"/>
        <w:right w:val="none" w:sz="0" w:space="0" w:color="auto"/>
      </w:divBdr>
    </w:div>
    <w:div w:id="1481196158">
      <w:bodyDiv w:val="1"/>
      <w:marLeft w:val="0"/>
      <w:marRight w:val="0"/>
      <w:marTop w:val="0"/>
      <w:marBottom w:val="0"/>
      <w:divBdr>
        <w:top w:val="none" w:sz="0" w:space="0" w:color="auto"/>
        <w:left w:val="none" w:sz="0" w:space="0" w:color="auto"/>
        <w:bottom w:val="none" w:sz="0" w:space="0" w:color="auto"/>
        <w:right w:val="none" w:sz="0" w:space="0" w:color="auto"/>
      </w:divBdr>
    </w:div>
    <w:div w:id="1497497670">
      <w:bodyDiv w:val="1"/>
      <w:marLeft w:val="0"/>
      <w:marRight w:val="0"/>
      <w:marTop w:val="0"/>
      <w:marBottom w:val="0"/>
      <w:divBdr>
        <w:top w:val="none" w:sz="0" w:space="0" w:color="auto"/>
        <w:left w:val="none" w:sz="0" w:space="0" w:color="auto"/>
        <w:bottom w:val="none" w:sz="0" w:space="0" w:color="auto"/>
        <w:right w:val="none" w:sz="0" w:space="0" w:color="auto"/>
      </w:divBdr>
    </w:div>
    <w:div w:id="1506676473">
      <w:bodyDiv w:val="1"/>
      <w:marLeft w:val="0"/>
      <w:marRight w:val="0"/>
      <w:marTop w:val="0"/>
      <w:marBottom w:val="0"/>
      <w:divBdr>
        <w:top w:val="none" w:sz="0" w:space="0" w:color="auto"/>
        <w:left w:val="none" w:sz="0" w:space="0" w:color="auto"/>
        <w:bottom w:val="none" w:sz="0" w:space="0" w:color="auto"/>
        <w:right w:val="none" w:sz="0" w:space="0" w:color="auto"/>
      </w:divBdr>
    </w:div>
    <w:div w:id="1510832312">
      <w:bodyDiv w:val="1"/>
      <w:marLeft w:val="0"/>
      <w:marRight w:val="0"/>
      <w:marTop w:val="0"/>
      <w:marBottom w:val="0"/>
      <w:divBdr>
        <w:top w:val="none" w:sz="0" w:space="0" w:color="auto"/>
        <w:left w:val="none" w:sz="0" w:space="0" w:color="auto"/>
        <w:bottom w:val="none" w:sz="0" w:space="0" w:color="auto"/>
        <w:right w:val="none" w:sz="0" w:space="0" w:color="auto"/>
      </w:divBdr>
    </w:div>
    <w:div w:id="1514806533">
      <w:bodyDiv w:val="1"/>
      <w:marLeft w:val="0"/>
      <w:marRight w:val="0"/>
      <w:marTop w:val="0"/>
      <w:marBottom w:val="0"/>
      <w:divBdr>
        <w:top w:val="none" w:sz="0" w:space="0" w:color="auto"/>
        <w:left w:val="none" w:sz="0" w:space="0" w:color="auto"/>
        <w:bottom w:val="none" w:sz="0" w:space="0" w:color="auto"/>
        <w:right w:val="none" w:sz="0" w:space="0" w:color="auto"/>
      </w:divBdr>
    </w:div>
    <w:div w:id="1519998453">
      <w:bodyDiv w:val="1"/>
      <w:marLeft w:val="0"/>
      <w:marRight w:val="0"/>
      <w:marTop w:val="0"/>
      <w:marBottom w:val="0"/>
      <w:divBdr>
        <w:top w:val="none" w:sz="0" w:space="0" w:color="auto"/>
        <w:left w:val="none" w:sz="0" w:space="0" w:color="auto"/>
        <w:bottom w:val="none" w:sz="0" w:space="0" w:color="auto"/>
        <w:right w:val="none" w:sz="0" w:space="0" w:color="auto"/>
      </w:divBdr>
    </w:div>
    <w:div w:id="1520044550">
      <w:bodyDiv w:val="1"/>
      <w:marLeft w:val="0"/>
      <w:marRight w:val="0"/>
      <w:marTop w:val="0"/>
      <w:marBottom w:val="0"/>
      <w:divBdr>
        <w:top w:val="none" w:sz="0" w:space="0" w:color="auto"/>
        <w:left w:val="none" w:sz="0" w:space="0" w:color="auto"/>
        <w:bottom w:val="none" w:sz="0" w:space="0" w:color="auto"/>
        <w:right w:val="none" w:sz="0" w:space="0" w:color="auto"/>
      </w:divBdr>
    </w:div>
    <w:div w:id="1536235918">
      <w:bodyDiv w:val="1"/>
      <w:marLeft w:val="0"/>
      <w:marRight w:val="0"/>
      <w:marTop w:val="0"/>
      <w:marBottom w:val="0"/>
      <w:divBdr>
        <w:top w:val="none" w:sz="0" w:space="0" w:color="auto"/>
        <w:left w:val="none" w:sz="0" w:space="0" w:color="auto"/>
        <w:bottom w:val="none" w:sz="0" w:space="0" w:color="auto"/>
        <w:right w:val="none" w:sz="0" w:space="0" w:color="auto"/>
      </w:divBdr>
    </w:div>
    <w:div w:id="1537352262">
      <w:bodyDiv w:val="1"/>
      <w:marLeft w:val="0"/>
      <w:marRight w:val="0"/>
      <w:marTop w:val="0"/>
      <w:marBottom w:val="0"/>
      <w:divBdr>
        <w:top w:val="none" w:sz="0" w:space="0" w:color="auto"/>
        <w:left w:val="none" w:sz="0" w:space="0" w:color="auto"/>
        <w:bottom w:val="none" w:sz="0" w:space="0" w:color="auto"/>
        <w:right w:val="none" w:sz="0" w:space="0" w:color="auto"/>
      </w:divBdr>
    </w:div>
    <w:div w:id="1551069137">
      <w:bodyDiv w:val="1"/>
      <w:marLeft w:val="0"/>
      <w:marRight w:val="0"/>
      <w:marTop w:val="0"/>
      <w:marBottom w:val="0"/>
      <w:divBdr>
        <w:top w:val="none" w:sz="0" w:space="0" w:color="auto"/>
        <w:left w:val="none" w:sz="0" w:space="0" w:color="auto"/>
        <w:bottom w:val="none" w:sz="0" w:space="0" w:color="auto"/>
        <w:right w:val="none" w:sz="0" w:space="0" w:color="auto"/>
      </w:divBdr>
    </w:div>
    <w:div w:id="1554779938">
      <w:bodyDiv w:val="1"/>
      <w:marLeft w:val="0"/>
      <w:marRight w:val="0"/>
      <w:marTop w:val="0"/>
      <w:marBottom w:val="0"/>
      <w:divBdr>
        <w:top w:val="none" w:sz="0" w:space="0" w:color="auto"/>
        <w:left w:val="none" w:sz="0" w:space="0" w:color="auto"/>
        <w:bottom w:val="none" w:sz="0" w:space="0" w:color="auto"/>
        <w:right w:val="none" w:sz="0" w:space="0" w:color="auto"/>
      </w:divBdr>
    </w:div>
    <w:div w:id="1559897916">
      <w:bodyDiv w:val="1"/>
      <w:marLeft w:val="0"/>
      <w:marRight w:val="0"/>
      <w:marTop w:val="0"/>
      <w:marBottom w:val="0"/>
      <w:divBdr>
        <w:top w:val="none" w:sz="0" w:space="0" w:color="auto"/>
        <w:left w:val="none" w:sz="0" w:space="0" w:color="auto"/>
        <w:bottom w:val="none" w:sz="0" w:space="0" w:color="auto"/>
        <w:right w:val="none" w:sz="0" w:space="0" w:color="auto"/>
      </w:divBdr>
    </w:div>
    <w:div w:id="1560552058">
      <w:bodyDiv w:val="1"/>
      <w:marLeft w:val="0"/>
      <w:marRight w:val="0"/>
      <w:marTop w:val="0"/>
      <w:marBottom w:val="0"/>
      <w:divBdr>
        <w:top w:val="none" w:sz="0" w:space="0" w:color="auto"/>
        <w:left w:val="none" w:sz="0" w:space="0" w:color="auto"/>
        <w:bottom w:val="none" w:sz="0" w:space="0" w:color="auto"/>
        <w:right w:val="none" w:sz="0" w:space="0" w:color="auto"/>
      </w:divBdr>
    </w:div>
    <w:div w:id="1606377212">
      <w:bodyDiv w:val="1"/>
      <w:marLeft w:val="0"/>
      <w:marRight w:val="0"/>
      <w:marTop w:val="0"/>
      <w:marBottom w:val="0"/>
      <w:divBdr>
        <w:top w:val="none" w:sz="0" w:space="0" w:color="auto"/>
        <w:left w:val="none" w:sz="0" w:space="0" w:color="auto"/>
        <w:bottom w:val="none" w:sz="0" w:space="0" w:color="auto"/>
        <w:right w:val="none" w:sz="0" w:space="0" w:color="auto"/>
      </w:divBdr>
    </w:div>
    <w:div w:id="1633635512">
      <w:bodyDiv w:val="1"/>
      <w:marLeft w:val="0"/>
      <w:marRight w:val="0"/>
      <w:marTop w:val="0"/>
      <w:marBottom w:val="0"/>
      <w:divBdr>
        <w:top w:val="none" w:sz="0" w:space="0" w:color="auto"/>
        <w:left w:val="none" w:sz="0" w:space="0" w:color="auto"/>
        <w:bottom w:val="none" w:sz="0" w:space="0" w:color="auto"/>
        <w:right w:val="none" w:sz="0" w:space="0" w:color="auto"/>
      </w:divBdr>
    </w:div>
    <w:div w:id="1634481744">
      <w:bodyDiv w:val="1"/>
      <w:marLeft w:val="0"/>
      <w:marRight w:val="0"/>
      <w:marTop w:val="0"/>
      <w:marBottom w:val="0"/>
      <w:divBdr>
        <w:top w:val="none" w:sz="0" w:space="0" w:color="auto"/>
        <w:left w:val="none" w:sz="0" w:space="0" w:color="auto"/>
        <w:bottom w:val="none" w:sz="0" w:space="0" w:color="auto"/>
        <w:right w:val="none" w:sz="0" w:space="0" w:color="auto"/>
      </w:divBdr>
    </w:div>
    <w:div w:id="1651404500">
      <w:bodyDiv w:val="1"/>
      <w:marLeft w:val="0"/>
      <w:marRight w:val="0"/>
      <w:marTop w:val="0"/>
      <w:marBottom w:val="0"/>
      <w:divBdr>
        <w:top w:val="none" w:sz="0" w:space="0" w:color="auto"/>
        <w:left w:val="none" w:sz="0" w:space="0" w:color="auto"/>
        <w:bottom w:val="none" w:sz="0" w:space="0" w:color="auto"/>
        <w:right w:val="none" w:sz="0" w:space="0" w:color="auto"/>
      </w:divBdr>
    </w:div>
    <w:div w:id="1678968396">
      <w:bodyDiv w:val="1"/>
      <w:marLeft w:val="0"/>
      <w:marRight w:val="0"/>
      <w:marTop w:val="0"/>
      <w:marBottom w:val="0"/>
      <w:divBdr>
        <w:top w:val="none" w:sz="0" w:space="0" w:color="auto"/>
        <w:left w:val="none" w:sz="0" w:space="0" w:color="auto"/>
        <w:bottom w:val="none" w:sz="0" w:space="0" w:color="auto"/>
        <w:right w:val="none" w:sz="0" w:space="0" w:color="auto"/>
      </w:divBdr>
    </w:div>
    <w:div w:id="1685862445">
      <w:bodyDiv w:val="1"/>
      <w:marLeft w:val="0"/>
      <w:marRight w:val="0"/>
      <w:marTop w:val="0"/>
      <w:marBottom w:val="0"/>
      <w:divBdr>
        <w:top w:val="none" w:sz="0" w:space="0" w:color="auto"/>
        <w:left w:val="none" w:sz="0" w:space="0" w:color="auto"/>
        <w:bottom w:val="none" w:sz="0" w:space="0" w:color="auto"/>
        <w:right w:val="none" w:sz="0" w:space="0" w:color="auto"/>
      </w:divBdr>
    </w:div>
    <w:div w:id="1687832086">
      <w:bodyDiv w:val="1"/>
      <w:marLeft w:val="0"/>
      <w:marRight w:val="0"/>
      <w:marTop w:val="0"/>
      <w:marBottom w:val="0"/>
      <w:divBdr>
        <w:top w:val="none" w:sz="0" w:space="0" w:color="auto"/>
        <w:left w:val="none" w:sz="0" w:space="0" w:color="auto"/>
        <w:bottom w:val="none" w:sz="0" w:space="0" w:color="auto"/>
        <w:right w:val="none" w:sz="0" w:space="0" w:color="auto"/>
      </w:divBdr>
    </w:div>
    <w:div w:id="1688017631">
      <w:bodyDiv w:val="1"/>
      <w:marLeft w:val="0"/>
      <w:marRight w:val="0"/>
      <w:marTop w:val="0"/>
      <w:marBottom w:val="0"/>
      <w:divBdr>
        <w:top w:val="none" w:sz="0" w:space="0" w:color="auto"/>
        <w:left w:val="none" w:sz="0" w:space="0" w:color="auto"/>
        <w:bottom w:val="none" w:sz="0" w:space="0" w:color="auto"/>
        <w:right w:val="none" w:sz="0" w:space="0" w:color="auto"/>
      </w:divBdr>
    </w:div>
    <w:div w:id="1688096778">
      <w:bodyDiv w:val="1"/>
      <w:marLeft w:val="0"/>
      <w:marRight w:val="0"/>
      <w:marTop w:val="0"/>
      <w:marBottom w:val="0"/>
      <w:divBdr>
        <w:top w:val="none" w:sz="0" w:space="0" w:color="auto"/>
        <w:left w:val="none" w:sz="0" w:space="0" w:color="auto"/>
        <w:bottom w:val="none" w:sz="0" w:space="0" w:color="auto"/>
        <w:right w:val="none" w:sz="0" w:space="0" w:color="auto"/>
      </w:divBdr>
    </w:div>
    <w:div w:id="1699309724">
      <w:bodyDiv w:val="1"/>
      <w:marLeft w:val="0"/>
      <w:marRight w:val="0"/>
      <w:marTop w:val="0"/>
      <w:marBottom w:val="0"/>
      <w:divBdr>
        <w:top w:val="none" w:sz="0" w:space="0" w:color="auto"/>
        <w:left w:val="none" w:sz="0" w:space="0" w:color="auto"/>
        <w:bottom w:val="none" w:sz="0" w:space="0" w:color="auto"/>
        <w:right w:val="none" w:sz="0" w:space="0" w:color="auto"/>
      </w:divBdr>
    </w:div>
    <w:div w:id="1711028041">
      <w:bodyDiv w:val="1"/>
      <w:marLeft w:val="0"/>
      <w:marRight w:val="0"/>
      <w:marTop w:val="0"/>
      <w:marBottom w:val="0"/>
      <w:divBdr>
        <w:top w:val="none" w:sz="0" w:space="0" w:color="auto"/>
        <w:left w:val="none" w:sz="0" w:space="0" w:color="auto"/>
        <w:bottom w:val="none" w:sz="0" w:space="0" w:color="auto"/>
        <w:right w:val="none" w:sz="0" w:space="0" w:color="auto"/>
      </w:divBdr>
    </w:div>
    <w:div w:id="1723283959">
      <w:bodyDiv w:val="1"/>
      <w:marLeft w:val="0"/>
      <w:marRight w:val="0"/>
      <w:marTop w:val="0"/>
      <w:marBottom w:val="0"/>
      <w:divBdr>
        <w:top w:val="none" w:sz="0" w:space="0" w:color="auto"/>
        <w:left w:val="none" w:sz="0" w:space="0" w:color="auto"/>
        <w:bottom w:val="none" w:sz="0" w:space="0" w:color="auto"/>
        <w:right w:val="none" w:sz="0" w:space="0" w:color="auto"/>
      </w:divBdr>
    </w:div>
    <w:div w:id="1753090093">
      <w:bodyDiv w:val="1"/>
      <w:marLeft w:val="0"/>
      <w:marRight w:val="0"/>
      <w:marTop w:val="0"/>
      <w:marBottom w:val="0"/>
      <w:divBdr>
        <w:top w:val="none" w:sz="0" w:space="0" w:color="auto"/>
        <w:left w:val="none" w:sz="0" w:space="0" w:color="auto"/>
        <w:bottom w:val="none" w:sz="0" w:space="0" w:color="auto"/>
        <w:right w:val="none" w:sz="0" w:space="0" w:color="auto"/>
      </w:divBdr>
    </w:div>
    <w:div w:id="1757047012">
      <w:bodyDiv w:val="1"/>
      <w:marLeft w:val="0"/>
      <w:marRight w:val="0"/>
      <w:marTop w:val="0"/>
      <w:marBottom w:val="0"/>
      <w:divBdr>
        <w:top w:val="none" w:sz="0" w:space="0" w:color="auto"/>
        <w:left w:val="none" w:sz="0" w:space="0" w:color="auto"/>
        <w:bottom w:val="none" w:sz="0" w:space="0" w:color="auto"/>
        <w:right w:val="none" w:sz="0" w:space="0" w:color="auto"/>
      </w:divBdr>
    </w:div>
    <w:div w:id="1765571563">
      <w:bodyDiv w:val="1"/>
      <w:marLeft w:val="0"/>
      <w:marRight w:val="0"/>
      <w:marTop w:val="0"/>
      <w:marBottom w:val="0"/>
      <w:divBdr>
        <w:top w:val="none" w:sz="0" w:space="0" w:color="auto"/>
        <w:left w:val="none" w:sz="0" w:space="0" w:color="auto"/>
        <w:bottom w:val="none" w:sz="0" w:space="0" w:color="auto"/>
        <w:right w:val="none" w:sz="0" w:space="0" w:color="auto"/>
      </w:divBdr>
    </w:div>
    <w:div w:id="1767071090">
      <w:bodyDiv w:val="1"/>
      <w:marLeft w:val="0"/>
      <w:marRight w:val="0"/>
      <w:marTop w:val="0"/>
      <w:marBottom w:val="0"/>
      <w:divBdr>
        <w:top w:val="none" w:sz="0" w:space="0" w:color="auto"/>
        <w:left w:val="none" w:sz="0" w:space="0" w:color="auto"/>
        <w:bottom w:val="none" w:sz="0" w:space="0" w:color="auto"/>
        <w:right w:val="none" w:sz="0" w:space="0" w:color="auto"/>
      </w:divBdr>
    </w:div>
    <w:div w:id="1803184566">
      <w:bodyDiv w:val="1"/>
      <w:marLeft w:val="0"/>
      <w:marRight w:val="0"/>
      <w:marTop w:val="0"/>
      <w:marBottom w:val="0"/>
      <w:divBdr>
        <w:top w:val="none" w:sz="0" w:space="0" w:color="auto"/>
        <w:left w:val="none" w:sz="0" w:space="0" w:color="auto"/>
        <w:bottom w:val="none" w:sz="0" w:space="0" w:color="auto"/>
        <w:right w:val="none" w:sz="0" w:space="0" w:color="auto"/>
      </w:divBdr>
    </w:div>
    <w:div w:id="1808932641">
      <w:bodyDiv w:val="1"/>
      <w:marLeft w:val="0"/>
      <w:marRight w:val="0"/>
      <w:marTop w:val="0"/>
      <w:marBottom w:val="0"/>
      <w:divBdr>
        <w:top w:val="none" w:sz="0" w:space="0" w:color="auto"/>
        <w:left w:val="none" w:sz="0" w:space="0" w:color="auto"/>
        <w:bottom w:val="none" w:sz="0" w:space="0" w:color="auto"/>
        <w:right w:val="none" w:sz="0" w:space="0" w:color="auto"/>
      </w:divBdr>
    </w:div>
    <w:div w:id="1881237777">
      <w:bodyDiv w:val="1"/>
      <w:marLeft w:val="0"/>
      <w:marRight w:val="0"/>
      <w:marTop w:val="0"/>
      <w:marBottom w:val="0"/>
      <w:divBdr>
        <w:top w:val="none" w:sz="0" w:space="0" w:color="auto"/>
        <w:left w:val="none" w:sz="0" w:space="0" w:color="auto"/>
        <w:bottom w:val="none" w:sz="0" w:space="0" w:color="auto"/>
        <w:right w:val="none" w:sz="0" w:space="0" w:color="auto"/>
      </w:divBdr>
    </w:div>
    <w:div w:id="1896694662">
      <w:bodyDiv w:val="1"/>
      <w:marLeft w:val="0"/>
      <w:marRight w:val="0"/>
      <w:marTop w:val="0"/>
      <w:marBottom w:val="0"/>
      <w:divBdr>
        <w:top w:val="none" w:sz="0" w:space="0" w:color="auto"/>
        <w:left w:val="none" w:sz="0" w:space="0" w:color="auto"/>
        <w:bottom w:val="none" w:sz="0" w:space="0" w:color="auto"/>
        <w:right w:val="none" w:sz="0" w:space="0" w:color="auto"/>
      </w:divBdr>
    </w:div>
    <w:div w:id="1921594622">
      <w:bodyDiv w:val="1"/>
      <w:marLeft w:val="0"/>
      <w:marRight w:val="0"/>
      <w:marTop w:val="0"/>
      <w:marBottom w:val="0"/>
      <w:divBdr>
        <w:top w:val="none" w:sz="0" w:space="0" w:color="auto"/>
        <w:left w:val="none" w:sz="0" w:space="0" w:color="auto"/>
        <w:bottom w:val="none" w:sz="0" w:space="0" w:color="auto"/>
        <w:right w:val="none" w:sz="0" w:space="0" w:color="auto"/>
      </w:divBdr>
    </w:div>
    <w:div w:id="1940985996">
      <w:bodyDiv w:val="1"/>
      <w:marLeft w:val="0"/>
      <w:marRight w:val="0"/>
      <w:marTop w:val="0"/>
      <w:marBottom w:val="0"/>
      <w:divBdr>
        <w:top w:val="none" w:sz="0" w:space="0" w:color="auto"/>
        <w:left w:val="none" w:sz="0" w:space="0" w:color="auto"/>
        <w:bottom w:val="none" w:sz="0" w:space="0" w:color="auto"/>
        <w:right w:val="none" w:sz="0" w:space="0" w:color="auto"/>
      </w:divBdr>
    </w:div>
    <w:div w:id="1969385743">
      <w:bodyDiv w:val="1"/>
      <w:marLeft w:val="0"/>
      <w:marRight w:val="0"/>
      <w:marTop w:val="0"/>
      <w:marBottom w:val="0"/>
      <w:divBdr>
        <w:top w:val="none" w:sz="0" w:space="0" w:color="auto"/>
        <w:left w:val="none" w:sz="0" w:space="0" w:color="auto"/>
        <w:bottom w:val="none" w:sz="0" w:space="0" w:color="auto"/>
        <w:right w:val="none" w:sz="0" w:space="0" w:color="auto"/>
      </w:divBdr>
    </w:div>
    <w:div w:id="1970434578">
      <w:bodyDiv w:val="1"/>
      <w:marLeft w:val="0"/>
      <w:marRight w:val="0"/>
      <w:marTop w:val="0"/>
      <w:marBottom w:val="0"/>
      <w:divBdr>
        <w:top w:val="none" w:sz="0" w:space="0" w:color="auto"/>
        <w:left w:val="none" w:sz="0" w:space="0" w:color="auto"/>
        <w:bottom w:val="none" w:sz="0" w:space="0" w:color="auto"/>
        <w:right w:val="none" w:sz="0" w:space="0" w:color="auto"/>
      </w:divBdr>
    </w:div>
    <w:div w:id="1972175352">
      <w:bodyDiv w:val="1"/>
      <w:marLeft w:val="0"/>
      <w:marRight w:val="0"/>
      <w:marTop w:val="0"/>
      <w:marBottom w:val="0"/>
      <w:divBdr>
        <w:top w:val="none" w:sz="0" w:space="0" w:color="auto"/>
        <w:left w:val="none" w:sz="0" w:space="0" w:color="auto"/>
        <w:bottom w:val="none" w:sz="0" w:space="0" w:color="auto"/>
        <w:right w:val="none" w:sz="0" w:space="0" w:color="auto"/>
      </w:divBdr>
    </w:div>
    <w:div w:id="1972859836">
      <w:bodyDiv w:val="1"/>
      <w:marLeft w:val="0"/>
      <w:marRight w:val="0"/>
      <w:marTop w:val="0"/>
      <w:marBottom w:val="0"/>
      <w:divBdr>
        <w:top w:val="none" w:sz="0" w:space="0" w:color="auto"/>
        <w:left w:val="none" w:sz="0" w:space="0" w:color="auto"/>
        <w:bottom w:val="none" w:sz="0" w:space="0" w:color="auto"/>
        <w:right w:val="none" w:sz="0" w:space="0" w:color="auto"/>
      </w:divBdr>
    </w:div>
    <w:div w:id="1973900932">
      <w:bodyDiv w:val="1"/>
      <w:marLeft w:val="0"/>
      <w:marRight w:val="0"/>
      <w:marTop w:val="0"/>
      <w:marBottom w:val="0"/>
      <w:divBdr>
        <w:top w:val="none" w:sz="0" w:space="0" w:color="auto"/>
        <w:left w:val="none" w:sz="0" w:space="0" w:color="auto"/>
        <w:bottom w:val="none" w:sz="0" w:space="0" w:color="auto"/>
        <w:right w:val="none" w:sz="0" w:space="0" w:color="auto"/>
      </w:divBdr>
    </w:div>
    <w:div w:id="1984120941">
      <w:bodyDiv w:val="1"/>
      <w:marLeft w:val="0"/>
      <w:marRight w:val="0"/>
      <w:marTop w:val="0"/>
      <w:marBottom w:val="0"/>
      <w:divBdr>
        <w:top w:val="none" w:sz="0" w:space="0" w:color="auto"/>
        <w:left w:val="none" w:sz="0" w:space="0" w:color="auto"/>
        <w:bottom w:val="none" w:sz="0" w:space="0" w:color="auto"/>
        <w:right w:val="none" w:sz="0" w:space="0" w:color="auto"/>
      </w:divBdr>
    </w:div>
    <w:div w:id="1990790160">
      <w:bodyDiv w:val="1"/>
      <w:marLeft w:val="0"/>
      <w:marRight w:val="0"/>
      <w:marTop w:val="0"/>
      <w:marBottom w:val="0"/>
      <w:divBdr>
        <w:top w:val="none" w:sz="0" w:space="0" w:color="auto"/>
        <w:left w:val="none" w:sz="0" w:space="0" w:color="auto"/>
        <w:bottom w:val="none" w:sz="0" w:space="0" w:color="auto"/>
        <w:right w:val="none" w:sz="0" w:space="0" w:color="auto"/>
      </w:divBdr>
    </w:div>
    <w:div w:id="1996295869">
      <w:bodyDiv w:val="1"/>
      <w:marLeft w:val="0"/>
      <w:marRight w:val="0"/>
      <w:marTop w:val="0"/>
      <w:marBottom w:val="0"/>
      <w:divBdr>
        <w:top w:val="none" w:sz="0" w:space="0" w:color="auto"/>
        <w:left w:val="none" w:sz="0" w:space="0" w:color="auto"/>
        <w:bottom w:val="none" w:sz="0" w:space="0" w:color="auto"/>
        <w:right w:val="none" w:sz="0" w:space="0" w:color="auto"/>
      </w:divBdr>
    </w:div>
    <w:div w:id="2011835609">
      <w:bodyDiv w:val="1"/>
      <w:marLeft w:val="0"/>
      <w:marRight w:val="0"/>
      <w:marTop w:val="0"/>
      <w:marBottom w:val="0"/>
      <w:divBdr>
        <w:top w:val="none" w:sz="0" w:space="0" w:color="auto"/>
        <w:left w:val="none" w:sz="0" w:space="0" w:color="auto"/>
        <w:bottom w:val="none" w:sz="0" w:space="0" w:color="auto"/>
        <w:right w:val="none" w:sz="0" w:space="0" w:color="auto"/>
      </w:divBdr>
    </w:div>
    <w:div w:id="2046521150">
      <w:bodyDiv w:val="1"/>
      <w:marLeft w:val="0"/>
      <w:marRight w:val="0"/>
      <w:marTop w:val="0"/>
      <w:marBottom w:val="0"/>
      <w:divBdr>
        <w:top w:val="none" w:sz="0" w:space="0" w:color="auto"/>
        <w:left w:val="none" w:sz="0" w:space="0" w:color="auto"/>
        <w:bottom w:val="none" w:sz="0" w:space="0" w:color="auto"/>
        <w:right w:val="none" w:sz="0" w:space="0" w:color="auto"/>
      </w:divBdr>
    </w:div>
    <w:div w:id="2051415641">
      <w:bodyDiv w:val="1"/>
      <w:marLeft w:val="0"/>
      <w:marRight w:val="0"/>
      <w:marTop w:val="0"/>
      <w:marBottom w:val="0"/>
      <w:divBdr>
        <w:top w:val="none" w:sz="0" w:space="0" w:color="auto"/>
        <w:left w:val="none" w:sz="0" w:space="0" w:color="auto"/>
        <w:bottom w:val="none" w:sz="0" w:space="0" w:color="auto"/>
        <w:right w:val="none" w:sz="0" w:space="0" w:color="auto"/>
      </w:divBdr>
    </w:div>
    <w:div w:id="2052067998">
      <w:bodyDiv w:val="1"/>
      <w:marLeft w:val="0"/>
      <w:marRight w:val="0"/>
      <w:marTop w:val="0"/>
      <w:marBottom w:val="0"/>
      <w:divBdr>
        <w:top w:val="none" w:sz="0" w:space="0" w:color="auto"/>
        <w:left w:val="none" w:sz="0" w:space="0" w:color="auto"/>
        <w:bottom w:val="none" w:sz="0" w:space="0" w:color="auto"/>
        <w:right w:val="none" w:sz="0" w:space="0" w:color="auto"/>
      </w:divBdr>
    </w:div>
    <w:div w:id="2078894016">
      <w:bodyDiv w:val="1"/>
      <w:marLeft w:val="0"/>
      <w:marRight w:val="0"/>
      <w:marTop w:val="0"/>
      <w:marBottom w:val="0"/>
      <w:divBdr>
        <w:top w:val="none" w:sz="0" w:space="0" w:color="auto"/>
        <w:left w:val="none" w:sz="0" w:space="0" w:color="auto"/>
        <w:bottom w:val="none" w:sz="0" w:space="0" w:color="auto"/>
        <w:right w:val="none" w:sz="0" w:space="0" w:color="auto"/>
      </w:divBdr>
    </w:div>
    <w:div w:id="2109620399">
      <w:bodyDiv w:val="1"/>
      <w:marLeft w:val="0"/>
      <w:marRight w:val="0"/>
      <w:marTop w:val="0"/>
      <w:marBottom w:val="0"/>
      <w:divBdr>
        <w:top w:val="none" w:sz="0" w:space="0" w:color="auto"/>
        <w:left w:val="none" w:sz="0" w:space="0" w:color="auto"/>
        <w:bottom w:val="none" w:sz="0" w:space="0" w:color="auto"/>
        <w:right w:val="none" w:sz="0" w:space="0" w:color="auto"/>
      </w:divBdr>
    </w:div>
    <w:div w:id="2132045794">
      <w:bodyDiv w:val="1"/>
      <w:marLeft w:val="0"/>
      <w:marRight w:val="0"/>
      <w:marTop w:val="0"/>
      <w:marBottom w:val="0"/>
      <w:divBdr>
        <w:top w:val="none" w:sz="0" w:space="0" w:color="auto"/>
        <w:left w:val="none" w:sz="0" w:space="0" w:color="auto"/>
        <w:bottom w:val="none" w:sz="0" w:space="0" w:color="auto"/>
        <w:right w:val="none" w:sz="0" w:space="0" w:color="auto"/>
      </w:divBdr>
    </w:div>
    <w:div w:id="2136487378">
      <w:bodyDiv w:val="1"/>
      <w:marLeft w:val="0"/>
      <w:marRight w:val="0"/>
      <w:marTop w:val="0"/>
      <w:marBottom w:val="0"/>
      <w:divBdr>
        <w:top w:val="none" w:sz="0" w:space="0" w:color="auto"/>
        <w:left w:val="none" w:sz="0" w:space="0" w:color="auto"/>
        <w:bottom w:val="none" w:sz="0" w:space="0" w:color="auto"/>
        <w:right w:val="none" w:sz="0" w:space="0" w:color="auto"/>
      </w:divBdr>
    </w:div>
    <w:div w:id="214672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1187</TotalTime>
  <Pages>9</Pages>
  <Words>4076</Words>
  <Characters>22422</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Galipette</dc:creator>
  <cp:keywords/>
  <dc:description/>
  <cp:lastModifiedBy>Galipette</cp:lastModifiedBy>
  <cp:revision>37</cp:revision>
  <dcterms:created xsi:type="dcterms:W3CDTF">2020-10-18T11:12:00Z</dcterms:created>
  <dcterms:modified xsi:type="dcterms:W3CDTF">2020-10-25T20:30:00Z</dcterms:modified>
</cp:coreProperties>
</file>